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5AD" w:rsidRDefault="008F55AD" w:rsidP="00DB1C33">
      <w:pPr>
        <w:spacing w:after="0" w:line="360" w:lineRule="auto"/>
        <w:rPr>
          <w:b/>
        </w:rPr>
      </w:pPr>
    </w:p>
    <w:p w:rsidR="00DB1C33" w:rsidRDefault="00DB1C33" w:rsidP="00DB1C33">
      <w:pPr>
        <w:spacing w:after="0" w:line="240" w:lineRule="auto"/>
        <w:rPr>
          <w:b/>
        </w:rPr>
      </w:pPr>
    </w:p>
    <w:p w:rsidR="00AC5B3B" w:rsidRPr="00AC5B3B" w:rsidRDefault="00AC5B3B" w:rsidP="00AC5B3B">
      <w:pPr>
        <w:rPr>
          <w:rFonts w:cs="Arial"/>
          <w:b/>
        </w:rPr>
      </w:pPr>
      <w:r w:rsidRPr="00AC5B3B">
        <w:rPr>
          <w:rFonts w:cs="Arial"/>
          <w:b/>
        </w:rPr>
        <w:t xml:space="preserve">For more information, contact: </w:t>
      </w:r>
    </w:p>
    <w:p w:rsidR="00AC5B3B" w:rsidRPr="00AC5B3B" w:rsidRDefault="00AC5B3B" w:rsidP="00AC5B3B">
      <w:pPr>
        <w:numPr>
          <w:ilvl w:val="0"/>
          <w:numId w:val="33"/>
        </w:numPr>
        <w:spacing w:after="0" w:line="240" w:lineRule="auto"/>
        <w:rPr>
          <w:rFonts w:cs="Arial"/>
        </w:rPr>
      </w:pPr>
      <w:r w:rsidRPr="00AC5B3B">
        <w:rPr>
          <w:rFonts w:cs="Arial"/>
        </w:rPr>
        <w:t xml:space="preserve">Diana Sanicki, Marketing Manager, Doka USA, Ltd., 201-853-0525 or </w:t>
      </w:r>
      <w:hyperlink r:id="rId8" w:history="1">
        <w:r w:rsidRPr="00AC5B3B">
          <w:rPr>
            <w:rFonts w:cs="Arial"/>
            <w:color w:val="0000FF"/>
            <w:u w:val="single"/>
          </w:rPr>
          <w:t>Diana.Sanicki@doka.com</w:t>
        </w:r>
      </w:hyperlink>
      <w:r w:rsidRPr="00AC5B3B">
        <w:rPr>
          <w:rFonts w:cs="Arial"/>
        </w:rPr>
        <w:t xml:space="preserve"> </w:t>
      </w:r>
    </w:p>
    <w:p w:rsidR="009F6266" w:rsidRPr="009F6266" w:rsidRDefault="009E3ABE" w:rsidP="009F6266">
      <w:pPr>
        <w:pStyle w:val="Listenabsatz"/>
        <w:numPr>
          <w:ilvl w:val="0"/>
          <w:numId w:val="33"/>
        </w:numPr>
        <w:rPr>
          <w:rFonts w:ascii="Calibri" w:hAnsi="Calibri"/>
        </w:rPr>
      </w:pPr>
      <w:r w:rsidRPr="009F6266">
        <w:rPr>
          <w:rFonts w:cs="Arial"/>
        </w:rPr>
        <w:t xml:space="preserve">Kari Moosmann, 630-541-3857, </w:t>
      </w:r>
      <w:hyperlink r:id="rId9" w:history="1">
        <w:r w:rsidR="009F6266" w:rsidRPr="009F6266">
          <w:rPr>
            <w:rFonts w:cs="Arial"/>
            <w:color w:val="0000FF"/>
            <w:u w:val="single"/>
          </w:rPr>
          <w:t>kmoosmann@constructivecommunication.com</w:t>
        </w:r>
      </w:hyperlink>
      <w:r w:rsidR="009F6266" w:rsidRPr="009F6266">
        <w:rPr>
          <w:rFonts w:ascii="Calibri" w:hAnsi="Calibri"/>
        </w:rPr>
        <w:t xml:space="preserve"> </w:t>
      </w:r>
    </w:p>
    <w:p w:rsidR="009E3ABE" w:rsidRDefault="009E3ABE" w:rsidP="009F6266">
      <w:pPr>
        <w:spacing w:after="0" w:line="240" w:lineRule="auto"/>
        <w:rPr>
          <w:rFonts w:cs="Arial"/>
        </w:rPr>
      </w:pPr>
    </w:p>
    <w:p w:rsidR="00AC5B3B" w:rsidRPr="00AC5B3B" w:rsidRDefault="00AC5B3B" w:rsidP="009E3ABE">
      <w:pPr>
        <w:spacing w:after="0" w:line="240" w:lineRule="auto"/>
        <w:rPr>
          <w:rFonts w:cs="Arial"/>
        </w:rPr>
      </w:pPr>
    </w:p>
    <w:p w:rsidR="00AD05D3" w:rsidRPr="00AC5B3B" w:rsidRDefault="00AD05D3" w:rsidP="00AC5B3B">
      <w:pPr>
        <w:spacing w:after="0" w:line="240" w:lineRule="auto"/>
        <w:rPr>
          <w:rFonts w:cs="Arial"/>
          <w:b/>
          <w:sz w:val="28"/>
          <w:szCs w:val="28"/>
        </w:rPr>
      </w:pPr>
    </w:p>
    <w:p w:rsidR="00AC5B3B" w:rsidRPr="00AC5B3B" w:rsidRDefault="00813BF4" w:rsidP="00AC5B3B">
      <w:pPr>
        <w:spacing w:after="0" w:line="240" w:lineRule="auto"/>
        <w:rPr>
          <w:rFonts w:cs="Arial"/>
          <w:b/>
          <w:sz w:val="28"/>
          <w:szCs w:val="28"/>
        </w:rPr>
      </w:pPr>
      <w:r>
        <w:rPr>
          <w:rFonts w:cs="Arial"/>
          <w:b/>
          <w:sz w:val="28"/>
          <w:szCs w:val="28"/>
        </w:rPr>
        <w:t>Tallest R</w:t>
      </w:r>
      <w:r w:rsidRPr="00813BF4">
        <w:rPr>
          <w:rFonts w:cs="Arial"/>
          <w:b/>
          <w:sz w:val="28"/>
          <w:szCs w:val="28"/>
        </w:rPr>
        <w:t xml:space="preserve">esidential </w:t>
      </w:r>
      <w:r>
        <w:rPr>
          <w:rFonts w:cs="Arial"/>
          <w:b/>
          <w:sz w:val="28"/>
          <w:szCs w:val="28"/>
        </w:rPr>
        <w:t>Building in Western Hemisphere Rises H</w:t>
      </w:r>
      <w:r w:rsidRPr="00813BF4">
        <w:rPr>
          <w:rFonts w:cs="Arial"/>
          <w:b/>
          <w:sz w:val="28"/>
          <w:szCs w:val="28"/>
        </w:rPr>
        <w:t>igh with Doka</w:t>
      </w:r>
    </w:p>
    <w:p w:rsidR="00AC5B3B" w:rsidRPr="00AC5B3B" w:rsidRDefault="00AC5B3B" w:rsidP="00AC5B3B">
      <w:pPr>
        <w:spacing w:after="0" w:line="360" w:lineRule="auto"/>
        <w:rPr>
          <w:rFonts w:cs="Arial"/>
        </w:rPr>
      </w:pPr>
    </w:p>
    <w:p w:rsidR="00F4606C" w:rsidRDefault="00AC5B3B" w:rsidP="003F7D0B">
      <w:pPr>
        <w:spacing w:line="360" w:lineRule="auto"/>
        <w:rPr>
          <w:rFonts w:cs="Arial"/>
        </w:rPr>
      </w:pPr>
      <w:r w:rsidRPr="00AC5B3B">
        <w:rPr>
          <w:rFonts w:cs="Arial"/>
        </w:rPr>
        <w:t xml:space="preserve">(Little Ferry, NJ </w:t>
      </w:r>
      <w:r>
        <w:rPr>
          <w:rFonts w:cs="Arial"/>
        </w:rPr>
        <w:t xml:space="preserve">― </w:t>
      </w:r>
      <w:r w:rsidR="009F6266">
        <w:rPr>
          <w:rFonts w:cs="Arial"/>
        </w:rPr>
        <w:t>July</w:t>
      </w:r>
      <w:bookmarkStart w:id="0" w:name="_GoBack"/>
      <w:bookmarkEnd w:id="0"/>
      <w:r w:rsidR="00AD05D3">
        <w:rPr>
          <w:rFonts w:cs="Arial"/>
        </w:rPr>
        <w:t xml:space="preserve"> 7</w:t>
      </w:r>
      <w:r>
        <w:rPr>
          <w:rFonts w:cs="Arial"/>
        </w:rPr>
        <w:t>, 2014)</w:t>
      </w:r>
      <w:r w:rsidRPr="00AC5B3B">
        <w:rPr>
          <w:rFonts w:cs="Arial"/>
        </w:rPr>
        <w:t xml:space="preserve"> ―</w:t>
      </w:r>
      <w:r w:rsidR="003F7D0B" w:rsidRPr="003F7D0B">
        <w:t xml:space="preserve"> </w:t>
      </w:r>
      <w:r w:rsidR="003F7D0B" w:rsidRPr="003F7D0B">
        <w:rPr>
          <w:rFonts w:cs="Arial"/>
        </w:rPr>
        <w:t xml:space="preserve">Located on what is dubbed as “Billionaire’s Row,” 432 Park Avenue is a 90-foot by 90-foot square </w:t>
      </w:r>
      <w:r w:rsidR="009A2CCF">
        <w:rPr>
          <w:rFonts w:cs="Arial"/>
        </w:rPr>
        <w:t xml:space="preserve">luxury condo building being erected </w:t>
      </w:r>
      <w:r w:rsidR="003F7D0B" w:rsidRPr="003F7D0B">
        <w:rPr>
          <w:rFonts w:cs="Arial"/>
        </w:rPr>
        <w:t>1,398 feet high. When complete</w:t>
      </w:r>
      <w:r w:rsidR="00F4606C">
        <w:rPr>
          <w:rFonts w:cs="Arial"/>
        </w:rPr>
        <w:t>,</w:t>
      </w:r>
      <w:r w:rsidR="003F7D0B" w:rsidRPr="003F7D0B">
        <w:rPr>
          <w:rFonts w:cs="Arial"/>
        </w:rPr>
        <w:t xml:space="preserve"> it will be the tal</w:t>
      </w:r>
      <w:r w:rsidR="009A2CCF">
        <w:rPr>
          <w:rFonts w:cs="Arial"/>
        </w:rPr>
        <w:t>lest residential building in</w:t>
      </w:r>
      <w:r w:rsidR="003F7D0B" w:rsidRPr="003F7D0B">
        <w:rPr>
          <w:rFonts w:cs="Arial"/>
        </w:rPr>
        <w:t xml:space="preserve"> </w:t>
      </w:r>
      <w:r w:rsidR="009A2CCF">
        <w:rPr>
          <w:rFonts w:cs="Arial"/>
        </w:rPr>
        <w:t xml:space="preserve">New York City </w:t>
      </w:r>
      <w:r w:rsidR="003F7D0B" w:rsidRPr="003F7D0B">
        <w:rPr>
          <w:rFonts w:cs="Arial"/>
        </w:rPr>
        <w:t>and in the Western Hemisphere.</w:t>
      </w:r>
      <w:r w:rsidRPr="00AC5B3B">
        <w:rPr>
          <w:rFonts w:cs="Arial"/>
        </w:rPr>
        <w:t xml:space="preserve"> </w:t>
      </w:r>
    </w:p>
    <w:p w:rsidR="00280966" w:rsidRDefault="00F4606C" w:rsidP="003F7D0B">
      <w:pPr>
        <w:spacing w:line="360" w:lineRule="auto"/>
        <w:rPr>
          <w:rFonts w:cs="Arial"/>
        </w:rPr>
      </w:pPr>
      <w:r>
        <w:rPr>
          <w:rFonts w:cs="Arial"/>
        </w:rPr>
        <w:t>But, building up and setting records does not occur without some key challenges, especially rel</w:t>
      </w:r>
      <w:r w:rsidR="009A2CCF">
        <w:rPr>
          <w:rFonts w:cs="Arial"/>
        </w:rPr>
        <w:t>ated to safety.</w:t>
      </w:r>
      <w:r w:rsidR="003F7D0B">
        <w:rPr>
          <w:rFonts w:cs="Arial"/>
        </w:rPr>
        <w:t xml:space="preserve"> As such, </w:t>
      </w:r>
      <w:r w:rsidR="003F7D0B" w:rsidRPr="003F7D0B">
        <w:rPr>
          <w:rFonts w:cs="Arial"/>
        </w:rPr>
        <w:t>Roger &amp; Sons Concrete, Inc., the concrete contractor on the project, selected Doka based on their ability to provide the</w:t>
      </w:r>
      <w:r w:rsidR="003F7D0B">
        <w:rPr>
          <w:rFonts w:cs="Arial"/>
        </w:rPr>
        <w:t xml:space="preserve"> high-end formwork solutions,</w:t>
      </w:r>
      <w:r w:rsidR="003F7D0B" w:rsidRPr="003F7D0B">
        <w:rPr>
          <w:rFonts w:cs="Arial"/>
        </w:rPr>
        <w:t xml:space="preserve"> fast service</w:t>
      </w:r>
      <w:r w:rsidR="003F7D0B">
        <w:rPr>
          <w:rFonts w:cs="Arial"/>
        </w:rPr>
        <w:t xml:space="preserve"> and safe practices</w:t>
      </w:r>
      <w:r w:rsidR="003F7D0B" w:rsidRPr="003F7D0B">
        <w:rPr>
          <w:rFonts w:cs="Arial"/>
        </w:rPr>
        <w:t xml:space="preserve"> to keep the project on schedule.  </w:t>
      </w:r>
    </w:p>
    <w:p w:rsidR="009A2CCF" w:rsidRDefault="009A2CCF" w:rsidP="003F7D0B">
      <w:pPr>
        <w:spacing w:line="360" w:lineRule="auto"/>
        <w:rPr>
          <w:rFonts w:cs="Arial"/>
        </w:rPr>
      </w:pPr>
      <w:r w:rsidRPr="009A2CCF">
        <w:rPr>
          <w:rFonts w:cs="Arial"/>
        </w:rPr>
        <w:t>Located between 56</w:t>
      </w:r>
      <w:r w:rsidRPr="009A2CCF">
        <w:rPr>
          <w:rFonts w:cs="Arial"/>
          <w:vertAlign w:val="superscript"/>
        </w:rPr>
        <w:t>th</w:t>
      </w:r>
      <w:r w:rsidRPr="009A2CCF">
        <w:rPr>
          <w:rFonts w:cs="Arial"/>
        </w:rPr>
        <w:t xml:space="preserve"> and 57</w:t>
      </w:r>
      <w:r w:rsidRPr="009A2CCF">
        <w:rPr>
          <w:rFonts w:cs="Arial"/>
          <w:vertAlign w:val="superscript"/>
        </w:rPr>
        <w:t>th</w:t>
      </w:r>
      <w:r w:rsidRPr="009A2CCF">
        <w:rPr>
          <w:rFonts w:cs="Arial"/>
        </w:rPr>
        <w:t xml:space="preserve"> streets, the 96-story building is situated in a neighborhood known for art, fashion and retail. </w:t>
      </w:r>
      <w:r>
        <w:rPr>
          <w:rFonts w:cs="Arial"/>
        </w:rPr>
        <w:t>The</w:t>
      </w:r>
      <w:r w:rsidRPr="009A2CCF">
        <w:rPr>
          <w:rFonts w:cs="Arial"/>
        </w:rPr>
        <w:t xml:space="preserve"> 104-unit building’s condos range in price from $7 million to $95 mill</w:t>
      </w:r>
      <w:r>
        <w:rPr>
          <w:rFonts w:cs="Arial"/>
        </w:rPr>
        <w:t xml:space="preserve">ion and </w:t>
      </w:r>
      <w:r w:rsidRPr="009A2CCF">
        <w:rPr>
          <w:rFonts w:cs="Arial"/>
        </w:rPr>
        <w:t xml:space="preserve">will include an </w:t>
      </w:r>
      <w:r>
        <w:rPr>
          <w:rFonts w:cs="Arial"/>
        </w:rPr>
        <w:t xml:space="preserve">exclusive </w:t>
      </w:r>
      <w:r w:rsidRPr="009A2CCF">
        <w:rPr>
          <w:rFonts w:cs="Arial"/>
        </w:rPr>
        <w:t>8,500-sq</w:t>
      </w:r>
      <w:r>
        <w:rPr>
          <w:rFonts w:cs="Arial"/>
        </w:rPr>
        <w:t>uare-foot</w:t>
      </w:r>
      <w:r w:rsidRPr="009A2CCF">
        <w:rPr>
          <w:rFonts w:cs="Arial"/>
        </w:rPr>
        <w:t xml:space="preserve"> private restaurant that will serve three meals a day only to the condo owners and their guests. Other notable building features and amenities include trademark square windows, private lift landings, sepa</w:t>
      </w:r>
      <w:r>
        <w:rPr>
          <w:rFonts w:cs="Arial"/>
        </w:rPr>
        <w:t>rate service entrances, 12.6-foot ceilings, and a 75-foot</w:t>
      </w:r>
      <w:r w:rsidRPr="009A2CCF">
        <w:rPr>
          <w:rFonts w:cs="Arial"/>
        </w:rPr>
        <w:t xml:space="preserve"> indoor swimming pool.</w:t>
      </w:r>
      <w:r w:rsidRPr="009A2CCF">
        <w:t xml:space="preserve"> </w:t>
      </w:r>
      <w:r w:rsidRPr="009A2CCF">
        <w:rPr>
          <w:rFonts w:cs="Arial"/>
        </w:rPr>
        <w:t>Custom, architectural steel formwork is being used all around the outside column and the spandrel beams in the form of stainless steel factsheets.</w:t>
      </w:r>
    </w:p>
    <w:p w:rsidR="00F2724A" w:rsidRPr="00F2724A" w:rsidRDefault="00F4606C" w:rsidP="00F2724A">
      <w:pPr>
        <w:spacing w:after="0" w:line="360" w:lineRule="auto"/>
        <w:rPr>
          <w:rFonts w:eastAsia="Times New Roman" w:cs="Arial"/>
        </w:rPr>
      </w:pPr>
      <w:r>
        <w:rPr>
          <w:rFonts w:eastAsia="Times New Roman" w:cs="Arial"/>
        </w:rPr>
        <w:t xml:space="preserve">Construction began in September 2011 and Doka quickly implemented many of their formwork solutions to keep all members of the construction team safe. </w:t>
      </w:r>
      <w:r w:rsidR="00F2724A" w:rsidRPr="00F2724A">
        <w:rPr>
          <w:rFonts w:eastAsia="Times New Roman" w:cs="Arial"/>
        </w:rPr>
        <w:t>Doka’s load-bearing Staxo 100, de</w:t>
      </w:r>
      <w:r w:rsidR="00F2724A" w:rsidRPr="00F2724A">
        <w:rPr>
          <w:rFonts w:eastAsia="Times New Roman" w:cs="Arial"/>
        </w:rPr>
        <w:softHyphen/>
        <w:t>signed for tall shor</w:t>
      </w:r>
      <w:r w:rsidR="00F2724A" w:rsidRPr="00F2724A">
        <w:rPr>
          <w:rFonts w:eastAsia="Times New Roman" w:cs="Arial"/>
        </w:rPr>
        <w:softHyphen/>
        <w:t>ing-heights and high loads, is being used because of its ability to unite high-load ca</w:t>
      </w:r>
      <w:r w:rsidR="00F2724A" w:rsidRPr="00F2724A">
        <w:rPr>
          <w:rFonts w:eastAsia="Times New Roman" w:cs="Arial"/>
        </w:rPr>
        <w:softHyphen/>
        <w:t>pac</w:t>
      </w:r>
      <w:r w:rsidR="00F2724A" w:rsidRPr="00F2724A">
        <w:rPr>
          <w:rFonts w:eastAsia="Times New Roman" w:cs="Arial"/>
        </w:rPr>
        <w:softHyphen/>
        <w:t>i</w:t>
      </w:r>
      <w:r w:rsidR="00F2724A" w:rsidRPr="00F2724A">
        <w:rPr>
          <w:rFonts w:eastAsia="Times New Roman" w:cs="Arial"/>
        </w:rPr>
        <w:softHyphen/>
        <w:t>ty and safe</w:t>
      </w:r>
      <w:r w:rsidR="00F2724A" w:rsidRPr="00F2724A">
        <w:rPr>
          <w:rFonts w:eastAsia="Times New Roman" w:cs="Arial"/>
        </w:rPr>
        <w:softHyphen/>
        <w:t xml:space="preserve">ty. </w:t>
      </w:r>
      <w:r w:rsidR="00F2724A" w:rsidRPr="00F2724A">
        <w:rPr>
          <w:rFonts w:eastAsia="Times New Roman" w:cs="Arial"/>
          <w:bdr w:val="none" w:sz="0" w:space="0" w:color="auto" w:frame="1"/>
        </w:rPr>
        <w:t>The sys</w:t>
      </w:r>
      <w:r w:rsidR="00F2724A" w:rsidRPr="00F2724A">
        <w:rPr>
          <w:rFonts w:eastAsia="Times New Roman" w:cs="Arial"/>
          <w:bdr w:val="none" w:sz="0" w:space="0" w:color="auto" w:frame="1"/>
        </w:rPr>
        <w:softHyphen/>
        <w:t>tem's very high load-bear</w:t>
      </w:r>
      <w:r w:rsidR="00F2724A" w:rsidRPr="00F2724A">
        <w:rPr>
          <w:rFonts w:eastAsia="Times New Roman" w:cs="Arial"/>
          <w:bdr w:val="none" w:sz="0" w:space="0" w:color="auto" w:frame="1"/>
        </w:rPr>
        <w:softHyphen/>
        <w:t xml:space="preserve">ing </w:t>
      </w:r>
      <w:r w:rsidR="00F2724A" w:rsidRPr="00F2724A">
        <w:rPr>
          <w:rFonts w:eastAsia="Times New Roman" w:cs="Arial"/>
        </w:rPr>
        <w:t>ca</w:t>
      </w:r>
      <w:r w:rsidR="00F2724A" w:rsidRPr="00F2724A">
        <w:rPr>
          <w:rFonts w:eastAsia="Times New Roman" w:cs="Arial"/>
        </w:rPr>
        <w:softHyphen/>
        <w:t>pac</w:t>
      </w:r>
      <w:r w:rsidR="00F2724A" w:rsidRPr="00F2724A">
        <w:rPr>
          <w:rFonts w:eastAsia="Times New Roman" w:cs="Arial"/>
        </w:rPr>
        <w:softHyphen/>
        <w:t>i</w:t>
      </w:r>
      <w:r w:rsidR="00F2724A" w:rsidRPr="00F2724A">
        <w:rPr>
          <w:rFonts w:eastAsia="Times New Roman" w:cs="Arial"/>
        </w:rPr>
        <w:softHyphen/>
        <w:t xml:space="preserve">ty – up to </w:t>
      </w:r>
      <w:r w:rsidR="00280966">
        <w:rPr>
          <w:rFonts w:eastAsia="Times New Roman" w:cs="Arial"/>
        </w:rPr>
        <w:t>22,500 pounds</w:t>
      </w:r>
      <w:r w:rsidR="00F2724A" w:rsidRPr="00F2724A">
        <w:rPr>
          <w:rFonts w:eastAsia="Times New Roman" w:cs="Arial"/>
        </w:rPr>
        <w:t xml:space="preserve"> per leg – has optimized use of equipment for this project. </w:t>
      </w:r>
    </w:p>
    <w:p w:rsidR="00F2724A" w:rsidRPr="00F2724A" w:rsidRDefault="00F2724A" w:rsidP="00F2724A">
      <w:pPr>
        <w:spacing w:after="0" w:line="360" w:lineRule="auto"/>
        <w:rPr>
          <w:rFonts w:cs="Arial"/>
          <w:b/>
        </w:rPr>
      </w:pPr>
    </w:p>
    <w:p w:rsidR="00F2724A" w:rsidRPr="00F2724A" w:rsidRDefault="00F2724A" w:rsidP="00F2724A">
      <w:pPr>
        <w:spacing w:after="0" w:line="360" w:lineRule="auto"/>
        <w:rPr>
          <w:rFonts w:cs="Arial"/>
        </w:rPr>
      </w:pPr>
      <w:r w:rsidRPr="00F2724A">
        <w:rPr>
          <w:rFonts w:cs="Arial"/>
        </w:rPr>
        <w:lastRenderedPageBreak/>
        <w:t>Staxo 100 features built-in protective features including safe up/down ac</w:t>
      </w:r>
      <w:r w:rsidRPr="00F2724A">
        <w:rPr>
          <w:rFonts w:cs="Arial"/>
        </w:rPr>
        <w:softHyphen/>
        <w:t>cess assured by lad</w:t>
      </w:r>
      <w:r w:rsidRPr="00F2724A">
        <w:rPr>
          <w:rFonts w:cs="Arial"/>
        </w:rPr>
        <w:softHyphen/>
        <w:t>ders with slip-re</w:t>
      </w:r>
      <w:r w:rsidRPr="00F2724A">
        <w:rPr>
          <w:rFonts w:cs="Arial"/>
        </w:rPr>
        <w:softHyphen/>
        <w:t>sis</w:t>
      </w:r>
      <w:r w:rsidRPr="00F2724A">
        <w:rPr>
          <w:rFonts w:cs="Arial"/>
        </w:rPr>
        <w:softHyphen/>
        <w:t>tant rungs in</w:t>
      </w:r>
      <w:r w:rsidRPr="00F2724A">
        <w:rPr>
          <w:rFonts w:cs="Arial"/>
        </w:rPr>
        <w:softHyphen/>
        <w:t>te</w:t>
      </w:r>
      <w:r w:rsidRPr="00F2724A">
        <w:rPr>
          <w:rFonts w:cs="Arial"/>
        </w:rPr>
        <w:softHyphen/>
        <w:t>grat</w:t>
      </w:r>
      <w:r w:rsidRPr="00F2724A">
        <w:rPr>
          <w:rFonts w:cs="Arial"/>
        </w:rPr>
        <w:softHyphen/>
        <w:t>ed in</w:t>
      </w:r>
      <w:r w:rsidRPr="00F2724A">
        <w:rPr>
          <w:rFonts w:cs="Arial"/>
        </w:rPr>
        <w:softHyphen/>
        <w:t>to the frames; in</w:t>
      </w:r>
      <w:r w:rsidRPr="00F2724A">
        <w:rPr>
          <w:rFonts w:cs="Arial"/>
        </w:rPr>
        <w:softHyphen/>
        <w:t>di</w:t>
      </w:r>
      <w:r w:rsidRPr="00F2724A">
        <w:rPr>
          <w:rFonts w:cs="Arial"/>
        </w:rPr>
        <w:softHyphen/>
        <w:t>vi</w:t>
      </w:r>
      <w:r w:rsidRPr="00F2724A">
        <w:rPr>
          <w:rFonts w:cs="Arial"/>
        </w:rPr>
        <w:softHyphen/>
        <w:t>d</w:t>
      </w:r>
      <w:r w:rsidRPr="00F2724A">
        <w:rPr>
          <w:rFonts w:cs="Arial"/>
        </w:rPr>
        <w:softHyphen/>
        <w:t>u</w:t>
      </w:r>
      <w:r w:rsidRPr="00F2724A">
        <w:rPr>
          <w:rFonts w:cs="Arial"/>
        </w:rPr>
        <w:softHyphen/>
        <w:t>al safe</w:t>
      </w:r>
      <w:r w:rsidRPr="00F2724A">
        <w:rPr>
          <w:rFonts w:cs="Arial"/>
        </w:rPr>
        <w:softHyphen/>
        <w:t>ty aid</w:t>
      </w:r>
      <w:r w:rsidRPr="00F2724A">
        <w:rPr>
          <w:rFonts w:cs="Arial"/>
        </w:rPr>
        <w:softHyphen/>
        <w:t>ed by defined an</w:t>
      </w:r>
      <w:r w:rsidRPr="00F2724A">
        <w:rPr>
          <w:rFonts w:cs="Arial"/>
        </w:rPr>
        <w:softHyphen/>
        <w:t>chor</w:t>
      </w:r>
      <w:r w:rsidRPr="00F2724A">
        <w:rPr>
          <w:rFonts w:cs="Arial"/>
        </w:rPr>
        <w:softHyphen/>
        <w:t>age points for per</w:t>
      </w:r>
      <w:r w:rsidRPr="00F2724A">
        <w:rPr>
          <w:rFonts w:cs="Arial"/>
        </w:rPr>
        <w:softHyphen/>
        <w:t>so</w:t>
      </w:r>
      <w:r w:rsidRPr="00F2724A">
        <w:rPr>
          <w:rFonts w:cs="Arial"/>
        </w:rPr>
        <w:softHyphen/>
        <w:t>n</w:t>
      </w:r>
      <w:r w:rsidRPr="00F2724A">
        <w:rPr>
          <w:rFonts w:cs="Arial"/>
        </w:rPr>
        <w:softHyphen/>
        <w:t>al fall ar</w:t>
      </w:r>
      <w:r w:rsidRPr="00F2724A">
        <w:rPr>
          <w:rFonts w:cs="Arial"/>
        </w:rPr>
        <w:softHyphen/>
        <w:t>rest sys</w:t>
      </w:r>
      <w:r w:rsidRPr="00F2724A">
        <w:rPr>
          <w:rFonts w:cs="Arial"/>
        </w:rPr>
        <w:softHyphen/>
        <w:t>tems; and safe erec</w:t>
      </w:r>
      <w:r w:rsidRPr="00F2724A">
        <w:rPr>
          <w:rFonts w:cs="Arial"/>
        </w:rPr>
        <w:softHyphen/>
        <w:t>tion and dis</w:t>
      </w:r>
      <w:r w:rsidRPr="00F2724A">
        <w:rPr>
          <w:rFonts w:cs="Arial"/>
        </w:rPr>
        <w:softHyphen/>
        <w:t>mantling en</w:t>
      </w:r>
      <w:r w:rsidRPr="00F2724A">
        <w:rPr>
          <w:rFonts w:cs="Arial"/>
        </w:rPr>
        <w:softHyphen/>
        <w:t>sured by “mount</w:t>
      </w:r>
      <w:r w:rsidRPr="00F2724A">
        <w:rPr>
          <w:rFonts w:cs="Arial"/>
        </w:rPr>
        <w:softHyphen/>
        <w:t>ed-ahead” rail</w:t>
      </w:r>
      <w:r w:rsidRPr="00F2724A">
        <w:rPr>
          <w:rFonts w:cs="Arial"/>
        </w:rPr>
        <w:softHyphen/>
        <w:t>ings.</w:t>
      </w:r>
    </w:p>
    <w:p w:rsidR="00F2724A" w:rsidRPr="00F2724A" w:rsidRDefault="00F2724A" w:rsidP="00F2724A">
      <w:pPr>
        <w:spacing w:after="0" w:line="360" w:lineRule="auto"/>
        <w:rPr>
          <w:rFonts w:cs="Arial"/>
        </w:rPr>
      </w:pPr>
    </w:p>
    <w:p w:rsidR="00F2724A" w:rsidRPr="00F2724A" w:rsidRDefault="00F2724A" w:rsidP="00F2724A">
      <w:pPr>
        <w:spacing w:after="0" w:line="360" w:lineRule="auto"/>
        <w:rPr>
          <w:rFonts w:cs="Arial"/>
        </w:rPr>
      </w:pPr>
      <w:r w:rsidRPr="00F2724A">
        <w:rPr>
          <w:rFonts w:cs="Arial"/>
        </w:rPr>
        <w:t>In addition, Doka’s Super Climber combined with Framax is being used as the s</w:t>
      </w:r>
      <w:r>
        <w:rPr>
          <w:rFonts w:cs="Arial"/>
        </w:rPr>
        <w:t>elf-climbing core formwork. Both systems provide</w:t>
      </w:r>
      <w:r w:rsidRPr="00F2724A">
        <w:rPr>
          <w:rFonts w:cs="Arial"/>
        </w:rPr>
        <w:t xml:space="preserve"> safe wide working platforms for the interior and exterior of </w:t>
      </w:r>
      <w:r>
        <w:rPr>
          <w:rFonts w:cs="Arial"/>
        </w:rPr>
        <w:t>the core construction to ensure</w:t>
      </w:r>
      <w:r w:rsidRPr="00F2724A">
        <w:rPr>
          <w:rFonts w:cs="Arial"/>
        </w:rPr>
        <w:t xml:space="preserve"> safety during working operations and for up-and-down access.</w:t>
      </w:r>
      <w:r>
        <w:rPr>
          <w:rFonts w:cs="Arial"/>
        </w:rPr>
        <w:t xml:space="preserve"> Doka’s Super Climber also provides </w:t>
      </w:r>
      <w:r w:rsidRPr="00F2724A">
        <w:rPr>
          <w:rFonts w:cs="Arial"/>
        </w:rPr>
        <w:t>in</w:t>
      </w:r>
      <w:r w:rsidRPr="00F2724A">
        <w:rPr>
          <w:rFonts w:cs="Arial"/>
        </w:rPr>
        <w:softHyphen/>
        <w:t>te</w:t>
      </w:r>
      <w:r w:rsidRPr="00F2724A">
        <w:rPr>
          <w:rFonts w:cs="Arial"/>
        </w:rPr>
        <w:softHyphen/>
        <w:t>grat</w:t>
      </w:r>
      <w:r w:rsidRPr="00F2724A">
        <w:rPr>
          <w:rFonts w:cs="Arial"/>
        </w:rPr>
        <w:softHyphen/>
        <w:t>ed plat</w:t>
      </w:r>
      <w:r w:rsidRPr="00F2724A">
        <w:rPr>
          <w:rFonts w:cs="Arial"/>
        </w:rPr>
        <w:softHyphen/>
        <w:t>forms, stair tow</w:t>
      </w:r>
      <w:r w:rsidRPr="00F2724A">
        <w:rPr>
          <w:rFonts w:cs="Arial"/>
        </w:rPr>
        <w:softHyphen/>
        <w:t>ers and lad</w:t>
      </w:r>
      <w:r w:rsidRPr="00F2724A">
        <w:rPr>
          <w:rFonts w:cs="Arial"/>
        </w:rPr>
        <w:softHyphen/>
        <w:t>ders</w:t>
      </w:r>
      <w:r>
        <w:rPr>
          <w:rFonts w:cs="Arial"/>
        </w:rPr>
        <w:t xml:space="preserve">. </w:t>
      </w:r>
      <w:r w:rsidRPr="00F2724A">
        <w:rPr>
          <w:rFonts w:cs="Arial"/>
        </w:rPr>
        <w:t>The Super Climber uses a single stroke cylinder to move the core with forms, concrete placing boom and multiple levels of working platforms up to the next casting step. All of the formwork for an entire story is raised independently of the crane. The system allows the inside and outside forms to be hung from the gantry, which enables the contractor to roll forms away from core walls, while erecting and stripping. There is no need to strip forms into units, which keeps the core forms as a single unit. This cuts down on labor costs and speeds up construction cycle.</w:t>
      </w:r>
      <w:r w:rsidRPr="00F2724A">
        <w:rPr>
          <w:rFonts w:cs="Arial"/>
          <w:shd w:val="clear" w:color="auto" w:fill="F0F0F0"/>
        </w:rPr>
        <w:t> </w:t>
      </w:r>
    </w:p>
    <w:p w:rsidR="003F7D0B" w:rsidRDefault="003F7D0B" w:rsidP="00F2724A">
      <w:pPr>
        <w:spacing w:after="0" w:line="360" w:lineRule="auto"/>
        <w:rPr>
          <w:rFonts w:cs="Arial"/>
        </w:rPr>
      </w:pPr>
    </w:p>
    <w:p w:rsidR="00F2724A" w:rsidRDefault="003F7D0B" w:rsidP="00F2724A">
      <w:pPr>
        <w:spacing w:after="0" w:line="360" w:lineRule="auto"/>
        <w:rPr>
          <w:rFonts w:cs="Arial"/>
        </w:rPr>
      </w:pPr>
      <w:r w:rsidRPr="003F7D0B">
        <w:rPr>
          <w:rFonts w:cs="Arial"/>
        </w:rPr>
        <w:t>“This building will be a landmark…rising out of Midtown like a pencil sticking up in the air twice as high as anything else in the neighborhood,” says Antonio Rodrigues, President of Roger &amp; Sons Concrete, Inc.</w:t>
      </w:r>
      <w:r w:rsidR="00CD4EB0">
        <w:rPr>
          <w:rFonts w:cs="Arial"/>
        </w:rPr>
        <w:t xml:space="preserve">, the contractor for the project. </w:t>
      </w:r>
    </w:p>
    <w:p w:rsidR="009F6266" w:rsidRDefault="009F6266" w:rsidP="00F2724A">
      <w:pPr>
        <w:spacing w:after="0" w:line="360" w:lineRule="auto"/>
        <w:rPr>
          <w:rFonts w:cs="Arial"/>
        </w:rPr>
      </w:pPr>
    </w:p>
    <w:p w:rsidR="00F2724A" w:rsidRDefault="00F2724A" w:rsidP="00F2724A">
      <w:pPr>
        <w:spacing w:after="0" w:line="360" w:lineRule="auto"/>
        <w:rPr>
          <w:rFonts w:cs="Arial"/>
        </w:rPr>
      </w:pPr>
      <w:r>
        <w:rPr>
          <w:rFonts w:cs="Arial"/>
        </w:rPr>
        <w:t xml:space="preserve">The project is scheduled for completion in 2016. </w:t>
      </w:r>
    </w:p>
    <w:p w:rsidR="00F2724A" w:rsidRPr="00F2724A" w:rsidRDefault="00F2724A" w:rsidP="00F2724A">
      <w:pPr>
        <w:spacing w:after="0" w:line="360" w:lineRule="auto"/>
        <w:rPr>
          <w:rFonts w:cs="Arial"/>
        </w:rPr>
      </w:pPr>
    </w:p>
    <w:p w:rsidR="00F2724A" w:rsidRPr="00F2724A" w:rsidRDefault="00F2724A" w:rsidP="00F2724A">
      <w:pPr>
        <w:spacing w:after="0" w:line="360" w:lineRule="auto"/>
        <w:rPr>
          <w:rFonts w:cs="Arial"/>
        </w:rPr>
      </w:pPr>
      <w:r w:rsidRPr="00F2724A">
        <w:rPr>
          <w:rFonts w:cs="Arial"/>
        </w:rPr>
        <w:t>For a time lapse video showing con</w:t>
      </w:r>
      <w:r>
        <w:rPr>
          <w:rFonts w:cs="Arial"/>
        </w:rPr>
        <w:t>struction progress, please visit</w:t>
      </w:r>
      <w:r w:rsidRPr="00F2724A">
        <w:rPr>
          <w:rFonts w:cs="Arial"/>
        </w:rPr>
        <w:t xml:space="preserve"> </w:t>
      </w:r>
      <w:hyperlink r:id="rId10" w:history="1">
        <w:r w:rsidRPr="00F2724A">
          <w:rPr>
            <w:rFonts w:cs="Arial"/>
            <w:color w:val="0000FF"/>
            <w:u w:val="single"/>
          </w:rPr>
          <w:t>http://www.432parkavenue.com/new-construction-in-NYC/</w:t>
        </w:r>
      </w:hyperlink>
      <w:r w:rsidRPr="00F2724A">
        <w:rPr>
          <w:rFonts w:cs="Arial"/>
        </w:rPr>
        <w:t xml:space="preserve"> </w:t>
      </w:r>
    </w:p>
    <w:p w:rsidR="00F6774E" w:rsidRPr="00F2724A" w:rsidRDefault="00F6774E" w:rsidP="00F2724A">
      <w:pPr>
        <w:autoSpaceDE w:val="0"/>
        <w:autoSpaceDN w:val="0"/>
        <w:adjustRightInd w:val="0"/>
        <w:spacing w:after="0" w:line="240" w:lineRule="auto"/>
        <w:rPr>
          <w:rFonts w:eastAsia="Times New Roman" w:cs="Arial"/>
        </w:rPr>
      </w:pPr>
    </w:p>
    <w:p w:rsidR="001E213A" w:rsidRPr="001E213A" w:rsidRDefault="001E213A" w:rsidP="001E213A">
      <w:pPr>
        <w:spacing w:after="0" w:line="360" w:lineRule="auto"/>
        <w:rPr>
          <w:rFonts w:cs="Arial"/>
          <w:b/>
        </w:rPr>
      </w:pPr>
      <w:r w:rsidRPr="001E213A">
        <w:rPr>
          <w:rFonts w:cs="Arial"/>
          <w:b/>
        </w:rPr>
        <w:t>About Doka</w:t>
      </w:r>
    </w:p>
    <w:p w:rsidR="009F6266" w:rsidRPr="009F6266" w:rsidRDefault="001E213A" w:rsidP="009F6266">
      <w:pPr>
        <w:rPr>
          <w:rFonts w:ascii="Calibri" w:hAnsi="Calibri"/>
        </w:rPr>
      </w:pPr>
      <w:r w:rsidRPr="001E213A">
        <w:rPr>
          <w:rFonts w:cs="Arial"/>
        </w:rPr>
        <w:t>With innovations and more than 50 years’ experience in formwork engineering, Doka is one of the world’s leading single-source suppliers of complete formwork solutions. Doka has a comprehensive range of products and services with which it can offer economical formwork solutions in practically all areas of casting concrete construction, ranging  from multifamily residential buildings and high-rises to complex infrastructure projects such as bridges, water treatment plants, and power stations.</w:t>
      </w:r>
      <w:r w:rsidR="00E95A59">
        <w:rPr>
          <w:rFonts w:cs="Arial"/>
        </w:rPr>
        <w:t xml:space="preserve"> For more information, please visit </w:t>
      </w:r>
      <w:hyperlink r:id="rId11" w:history="1">
        <w:r w:rsidR="009F6266" w:rsidRPr="009F6266">
          <w:rPr>
            <w:rFonts w:cs="Arial"/>
            <w:color w:val="0000FF"/>
            <w:u w:val="single"/>
          </w:rPr>
          <w:t>www.doka.com</w:t>
        </w:r>
      </w:hyperlink>
      <w:r w:rsidR="009F6266" w:rsidRPr="009F6266">
        <w:rPr>
          <w:rFonts w:cs="Arial"/>
        </w:rPr>
        <w:t>.</w:t>
      </w:r>
    </w:p>
    <w:p w:rsidR="001E213A" w:rsidRPr="001E213A" w:rsidRDefault="001E213A" w:rsidP="001E213A">
      <w:pPr>
        <w:spacing w:after="0" w:line="360" w:lineRule="auto"/>
        <w:rPr>
          <w:rFonts w:cs="Arial"/>
        </w:rPr>
      </w:pPr>
    </w:p>
    <w:p w:rsidR="001E213A" w:rsidRPr="001E213A" w:rsidRDefault="001E213A" w:rsidP="001E213A">
      <w:pPr>
        <w:spacing w:after="0" w:line="360" w:lineRule="auto"/>
        <w:jc w:val="center"/>
        <w:rPr>
          <w:rFonts w:cs="Arial"/>
        </w:rPr>
      </w:pPr>
    </w:p>
    <w:p w:rsidR="001E213A" w:rsidRPr="001E213A" w:rsidRDefault="001E213A" w:rsidP="001E213A">
      <w:pPr>
        <w:spacing w:after="0" w:line="360" w:lineRule="auto"/>
        <w:jc w:val="center"/>
        <w:rPr>
          <w:rFonts w:cs="Arial"/>
        </w:rPr>
      </w:pPr>
      <w:r w:rsidRPr="001E213A">
        <w:rPr>
          <w:rFonts w:cs="Arial"/>
        </w:rPr>
        <w:t># # #</w:t>
      </w:r>
    </w:p>
    <w:p w:rsidR="001E213A" w:rsidRDefault="001E213A" w:rsidP="00DB1C33">
      <w:pPr>
        <w:spacing w:after="0" w:line="360" w:lineRule="auto"/>
        <w:rPr>
          <w:b/>
        </w:rPr>
      </w:pPr>
    </w:p>
    <w:p w:rsidR="00F6774E" w:rsidRPr="00C46FAF" w:rsidRDefault="00F6774E" w:rsidP="00DB1C33">
      <w:pPr>
        <w:spacing w:after="0" w:line="360" w:lineRule="auto"/>
        <w:rPr>
          <w:b/>
        </w:rPr>
      </w:pPr>
      <w:r>
        <w:rPr>
          <w:b/>
        </w:rPr>
        <w:t>Facts</w:t>
      </w:r>
      <w:r w:rsidRPr="00C46FAF">
        <w:rPr>
          <w:b/>
        </w:rPr>
        <w:t xml:space="preserve">: </w:t>
      </w:r>
    </w:p>
    <w:p w:rsidR="00813BF4" w:rsidRPr="00813BF4" w:rsidRDefault="00813BF4" w:rsidP="00813BF4">
      <w:pPr>
        <w:spacing w:after="0" w:line="360" w:lineRule="auto"/>
        <w:rPr>
          <w:bCs/>
        </w:rPr>
      </w:pPr>
      <w:r w:rsidRPr="00813BF4">
        <w:rPr>
          <w:bCs/>
        </w:rPr>
        <w:t>Location: 432 Park Avenue, New York, N.Y.</w:t>
      </w:r>
    </w:p>
    <w:p w:rsidR="00813BF4" w:rsidRPr="00813BF4" w:rsidRDefault="00813BF4" w:rsidP="00813BF4">
      <w:pPr>
        <w:spacing w:after="0" w:line="360" w:lineRule="auto"/>
        <w:rPr>
          <w:bCs/>
        </w:rPr>
      </w:pPr>
      <w:r w:rsidRPr="00813BF4">
        <w:rPr>
          <w:bCs/>
        </w:rPr>
        <w:t xml:space="preserve">Type of structure: Residential building </w:t>
      </w:r>
    </w:p>
    <w:p w:rsidR="00813BF4" w:rsidRPr="00813BF4" w:rsidRDefault="00813BF4" w:rsidP="00813BF4">
      <w:pPr>
        <w:spacing w:after="0" w:line="360" w:lineRule="auto"/>
        <w:rPr>
          <w:bCs/>
        </w:rPr>
      </w:pPr>
      <w:r w:rsidRPr="00813BF4">
        <w:rPr>
          <w:bCs/>
        </w:rPr>
        <w:t>Contractor: Roger &amp; Sons Concrete, Inc.</w:t>
      </w:r>
    </w:p>
    <w:p w:rsidR="00813BF4" w:rsidRPr="00813BF4" w:rsidRDefault="00813BF4" w:rsidP="00813BF4">
      <w:pPr>
        <w:spacing w:after="0" w:line="360" w:lineRule="auto"/>
        <w:rPr>
          <w:bCs/>
        </w:rPr>
      </w:pPr>
      <w:r w:rsidRPr="00813BF4">
        <w:rPr>
          <w:bCs/>
        </w:rPr>
        <w:t>Start date and scheduled end date: September 2011 - 2016</w:t>
      </w:r>
    </w:p>
    <w:p w:rsidR="00315998" w:rsidRPr="002D4AC5" w:rsidRDefault="00813BF4" w:rsidP="00DB1C33">
      <w:pPr>
        <w:spacing w:after="0" w:line="360" w:lineRule="auto"/>
        <w:rPr>
          <w:sz w:val="20"/>
          <w:szCs w:val="20"/>
        </w:rPr>
      </w:pPr>
      <w:r w:rsidRPr="00813BF4">
        <w:rPr>
          <w:bCs/>
        </w:rPr>
        <w:t>Products: Super Climber, Framax Xlife, Custom steel column and beam formwork, Staxo 100, Table Lifting System (TLS)</w:t>
      </w:r>
      <w:r w:rsidR="00E65F95">
        <w:rPr>
          <w:bCs/>
        </w:rPr>
        <w:t xml:space="preserve">, </w:t>
      </w:r>
      <w:r w:rsidRPr="00813BF4">
        <w:rPr>
          <w:bCs/>
        </w:rPr>
        <w:t xml:space="preserve"> </w:t>
      </w:r>
      <w:r w:rsidR="00E65F95" w:rsidRPr="00E65F95">
        <w:rPr>
          <w:bCs/>
        </w:rPr>
        <w:t>X-climb 6</w:t>
      </w:r>
    </w:p>
    <w:sectPr w:rsidR="00315998" w:rsidRPr="002D4AC5" w:rsidSect="00F6774E">
      <w:headerReference w:type="default" r:id="rId12"/>
      <w:footerReference w:type="default" r:id="rId13"/>
      <w:headerReference w:type="first" r:id="rId14"/>
      <w:footerReference w:type="first" r:id="rId15"/>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1B92" w:rsidRDefault="00DB1B92">
      <w:r>
        <w:separator/>
      </w:r>
    </w:p>
  </w:endnote>
  <w:endnote w:type="continuationSeparator" w:id="0">
    <w:p w:rsidR="00DB1B92" w:rsidRDefault="00DB1B9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A56" w:rsidRDefault="00251A56">
    <w:pPr>
      <w:pStyle w:val="Fuzeile"/>
    </w:pPr>
    <w:r>
      <w:rPr>
        <w:noProof/>
        <w:lang w:eastAsia="de-DE"/>
      </w:rPr>
      <w:drawing>
        <wp:anchor distT="0" distB="0" distL="114300" distR="114300" simplePos="0" relativeHeight="251657216" behindDoc="0" locked="0" layoutInCell="1" allowOverlap="1">
          <wp:simplePos x="0" y="0"/>
          <wp:positionH relativeFrom="column">
            <wp:posOffset>560705</wp:posOffset>
          </wp:positionH>
          <wp:positionV relativeFrom="paragraph">
            <wp:posOffset>-172720</wp:posOffset>
          </wp:positionV>
          <wp:extent cx="6477000" cy="802640"/>
          <wp:effectExtent l="19050" t="0" r="0" b="0"/>
          <wp:wrapThrough wrapText="bothSides">
            <wp:wrapPolygon edited="0">
              <wp:start x="-64" y="0"/>
              <wp:lineTo x="-64" y="21019"/>
              <wp:lineTo x="21600" y="21019"/>
              <wp:lineTo x="21600" y="0"/>
              <wp:lineTo x="-64" y="0"/>
            </wp:wrapPolygon>
          </wp:wrapThrough>
          <wp:docPr id="3" name="Grafik 1" descr="footer_folgeseit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footer_folgeseite2.jpg"/>
                  <pic:cNvPicPr>
                    <a:picLocks noChangeAspect="1" noChangeArrowheads="1"/>
                  </pic:cNvPicPr>
                </pic:nvPicPr>
                <pic:blipFill>
                  <a:blip r:embed="rId1"/>
                  <a:srcRect/>
                  <a:stretch>
                    <a:fillRect/>
                  </a:stretch>
                </pic:blipFill>
                <pic:spPr bwMode="auto">
                  <a:xfrm>
                    <a:off x="0" y="0"/>
                    <a:ext cx="6477000" cy="802640"/>
                  </a:xfrm>
                  <a:prstGeom prst="rect">
                    <a:avLst/>
                  </a:prstGeom>
                  <a:noFill/>
                  <a:ln w="9525">
                    <a:noFill/>
                    <a:miter lim="800000"/>
                    <a:headEnd/>
                    <a:tailEnd/>
                  </a:ln>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A56" w:rsidRDefault="00DB1B92">
    <w:pPr>
      <w:pStyle w:val="Fuzeile"/>
    </w:pPr>
    <w:del w:id="1" w:author="Kimberly" w:date="2014-02-19T16:02:00Z">
      <w:r>
        <w:rPr>
          <w:noProof/>
          <w:lang w:eastAsia="de-DE"/>
        </w:rPr>
        <w:drawing>
          <wp:anchor distT="0" distB="0" distL="114300" distR="114300" simplePos="0" relativeHeight="251658240" behindDoc="0" locked="0" layoutInCell="1" allowOverlap="1">
            <wp:simplePos x="0" y="0"/>
            <wp:positionH relativeFrom="column">
              <wp:posOffset>751205</wp:posOffset>
            </wp:positionH>
            <wp:positionV relativeFrom="paragraph">
              <wp:posOffset>10160</wp:posOffset>
            </wp:positionV>
            <wp:extent cx="6477000" cy="603885"/>
            <wp:effectExtent l="19050" t="0" r="0" b="0"/>
            <wp:wrapThrough wrapText="bothSides">
              <wp:wrapPolygon edited="0">
                <wp:start x="-64" y="0"/>
                <wp:lineTo x="-64" y="21123"/>
                <wp:lineTo x="21600" y="21123"/>
                <wp:lineTo x="21600" y="0"/>
                <wp:lineTo x="-64" y="0"/>
              </wp:wrapPolygon>
            </wp:wrapThrough>
            <wp:docPr id="1" name="Grafik 4" descr="footer_usa-little ferry 214 gates r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footer_usa-little ferry 214 gates road.jpg"/>
                    <pic:cNvPicPr>
                      <a:picLocks noChangeAspect="1" noChangeArrowheads="1"/>
                    </pic:cNvPicPr>
                  </pic:nvPicPr>
                  <pic:blipFill>
                    <a:blip r:embed="rId1"/>
                    <a:srcRect/>
                    <a:stretch>
                      <a:fillRect/>
                    </a:stretch>
                  </pic:blipFill>
                  <pic:spPr bwMode="auto">
                    <a:xfrm>
                      <a:off x="0" y="0"/>
                      <a:ext cx="6477000" cy="603885"/>
                    </a:xfrm>
                    <a:prstGeom prst="rect">
                      <a:avLst/>
                    </a:prstGeom>
                    <a:noFill/>
                    <a:ln w="9525">
                      <a:noFill/>
                      <a:miter lim="800000"/>
                      <a:headEnd/>
                      <a:tailEnd/>
                    </a:ln>
                  </pic:spPr>
                </pic:pic>
              </a:graphicData>
            </a:graphic>
          </wp:anchor>
        </w:drawing>
      </w:r>
    </w:del>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1B92" w:rsidRDefault="00DB1B92">
      <w:r>
        <w:separator/>
      </w:r>
    </w:p>
  </w:footnote>
  <w:footnote w:type="continuationSeparator" w:id="0">
    <w:p w:rsidR="00DB1B92" w:rsidRDefault="00DB1B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A56" w:rsidRDefault="00251A56">
    <w:pPr>
      <w:pStyle w:val="Kopfzeile"/>
    </w:pPr>
    <w:r>
      <w:rPr>
        <w:noProof/>
        <w:lang w:eastAsia="de-DE"/>
      </w:rPr>
      <w:drawing>
        <wp:anchor distT="0" distB="0" distL="114300" distR="114300" simplePos="0" relativeHeight="251656192" behindDoc="0" locked="0" layoutInCell="1" allowOverlap="1">
          <wp:simplePos x="0" y="0"/>
          <wp:positionH relativeFrom="column">
            <wp:posOffset>4687570</wp:posOffset>
          </wp:positionH>
          <wp:positionV relativeFrom="paragraph">
            <wp:posOffset>-505460</wp:posOffset>
          </wp:positionV>
          <wp:extent cx="2449830" cy="1176655"/>
          <wp:effectExtent l="19050" t="0" r="7620" b="0"/>
          <wp:wrapThrough wrapText="bothSides">
            <wp:wrapPolygon edited="0">
              <wp:start x="-168" y="0"/>
              <wp:lineTo x="-168" y="21332"/>
              <wp:lineTo x="21667" y="21332"/>
              <wp:lineTo x="21667" y="0"/>
              <wp:lineTo x="-168" y="0"/>
            </wp:wrapPolygon>
          </wp:wrapThrough>
          <wp:docPr id="4" name="Grafik 0" descr="folgese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folgeseite.jpg"/>
                  <pic:cNvPicPr>
                    <a:picLocks noChangeAspect="1" noChangeArrowheads="1"/>
                  </pic:cNvPicPr>
                </pic:nvPicPr>
                <pic:blipFill>
                  <a:blip r:embed="rId1"/>
                  <a:srcRect/>
                  <a:stretch>
                    <a:fillRect/>
                  </a:stretch>
                </pic:blipFill>
                <pic:spPr bwMode="auto">
                  <a:xfrm>
                    <a:off x="0" y="0"/>
                    <a:ext cx="2449830" cy="1176655"/>
                  </a:xfrm>
                  <a:prstGeom prst="rect">
                    <a:avLst/>
                  </a:prstGeom>
                  <a:no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A56" w:rsidRDefault="00251A56">
    <w:pPr>
      <w:pStyle w:val="Kopfzeile"/>
    </w:pPr>
    <w:r>
      <w:rPr>
        <w:noProof/>
        <w:lang w:eastAsia="de-DE"/>
      </w:rPr>
      <w:drawing>
        <wp:anchor distT="0" distB="0" distL="114300" distR="114300" simplePos="0" relativeHeight="251659264" behindDoc="0" locked="0" layoutInCell="1" allowOverlap="1">
          <wp:simplePos x="0" y="0"/>
          <wp:positionH relativeFrom="column">
            <wp:posOffset>2413635</wp:posOffset>
          </wp:positionH>
          <wp:positionV relativeFrom="paragraph">
            <wp:posOffset>-640715</wp:posOffset>
          </wp:positionV>
          <wp:extent cx="4497070" cy="1947545"/>
          <wp:effectExtent l="19050" t="0" r="0" b="0"/>
          <wp:wrapThrough wrapText="bothSides">
            <wp:wrapPolygon edited="0">
              <wp:start x="-91" y="0"/>
              <wp:lineTo x="-91" y="21339"/>
              <wp:lineTo x="21594" y="21339"/>
              <wp:lineTo x="21594" y="0"/>
              <wp:lineTo x="-91" y="0"/>
            </wp:wrapPolygon>
          </wp:wrapThrough>
          <wp:docPr id="2" name="Grafik 2" descr="header_usa_little ferry 214 gates r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header_usa_little ferry 214 gates road.jpg"/>
                  <pic:cNvPicPr>
                    <a:picLocks noChangeAspect="1" noChangeArrowheads="1"/>
                  </pic:cNvPicPr>
                </pic:nvPicPr>
                <pic:blipFill>
                  <a:blip r:embed="rId1"/>
                  <a:srcRect/>
                  <a:stretch>
                    <a:fillRect/>
                  </a:stretch>
                </pic:blipFill>
                <pic:spPr bwMode="auto">
                  <a:xfrm>
                    <a:off x="0" y="0"/>
                    <a:ext cx="4497070" cy="194754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F92DDC"/>
    <w:multiLevelType w:val="hybridMultilevel"/>
    <w:tmpl w:val="A6CEA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Wingdings"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Wingdings" w:hint="default"/>
      </w:rPr>
    </w:lvl>
    <w:lvl w:ilvl="8">
      <w:start w:val="1"/>
      <w:numFmt w:val="bullet"/>
      <w:lvlText w:val=""/>
      <w:lvlJc w:val="left"/>
      <w:pPr>
        <w:ind w:left="6480" w:hanging="360"/>
      </w:pPr>
      <w:rPr>
        <w:rFonts w:ascii="Wingdings" w:hAnsi="Wingdings" w:hint="default"/>
      </w:rPr>
    </w:lvl>
  </w:abstractNum>
  <w:abstractNum w:abstractNumId="15">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Wingdings"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Wingdings" w:hint="default"/>
      </w:rPr>
    </w:lvl>
    <w:lvl w:ilvl="8">
      <w:start w:val="1"/>
      <w:numFmt w:val="bullet"/>
      <w:lvlText w:val=""/>
      <w:lvlJc w:val="left"/>
      <w:pPr>
        <w:ind w:left="6480" w:hanging="360"/>
      </w:pPr>
      <w:rPr>
        <w:rFonts w:ascii="Wingdings" w:hAnsi="Wingdings" w:hint="default"/>
      </w:rPr>
    </w:lvl>
  </w:abstractNum>
  <w:abstractNum w:abstractNumId="18">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3">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56CC2AD2"/>
    <w:multiLevelType w:val="multilevel"/>
    <w:tmpl w:val="1EFCEC30"/>
    <w:numStyleLink w:val="ListemitAufzhlungszeichenDoka"/>
  </w:abstractNum>
  <w:abstractNum w:abstractNumId="25">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1"/>
  </w:num>
  <w:num w:numId="2">
    <w:abstractNumId w:val="8"/>
  </w:num>
  <w:num w:numId="3">
    <w:abstractNumId w:val="19"/>
  </w:num>
  <w:num w:numId="4">
    <w:abstractNumId w:val="9"/>
  </w:num>
  <w:num w:numId="5">
    <w:abstractNumId w:val="22"/>
  </w:num>
  <w:num w:numId="6">
    <w:abstractNumId w:val="13"/>
  </w:num>
  <w:num w:numId="7">
    <w:abstractNumId w:val="15"/>
  </w:num>
  <w:num w:numId="8">
    <w:abstractNumId w:val="5"/>
  </w:num>
  <w:num w:numId="9">
    <w:abstractNumId w:val="21"/>
  </w:num>
  <w:num w:numId="10">
    <w:abstractNumId w:val="12"/>
  </w:num>
  <w:num w:numId="11">
    <w:abstractNumId w:val="32"/>
  </w:num>
  <w:num w:numId="12">
    <w:abstractNumId w:val="16"/>
  </w:num>
  <w:num w:numId="13">
    <w:abstractNumId w:val="0"/>
  </w:num>
  <w:num w:numId="14">
    <w:abstractNumId w:val="30"/>
  </w:num>
  <w:num w:numId="15">
    <w:abstractNumId w:val="27"/>
  </w:num>
  <w:num w:numId="16">
    <w:abstractNumId w:val="18"/>
  </w:num>
  <w:num w:numId="17">
    <w:abstractNumId w:val="2"/>
  </w:num>
  <w:num w:numId="18">
    <w:abstractNumId w:val="26"/>
  </w:num>
  <w:num w:numId="19">
    <w:abstractNumId w:val="3"/>
  </w:num>
  <w:num w:numId="20">
    <w:abstractNumId w:val="25"/>
  </w:num>
  <w:num w:numId="21">
    <w:abstractNumId w:val="1"/>
  </w:num>
  <w:num w:numId="22">
    <w:abstractNumId w:val="7"/>
  </w:num>
  <w:num w:numId="23">
    <w:abstractNumId w:val="11"/>
  </w:num>
  <w:num w:numId="24">
    <w:abstractNumId w:val="20"/>
  </w:num>
  <w:num w:numId="25">
    <w:abstractNumId w:val="23"/>
  </w:num>
  <w:num w:numId="26">
    <w:abstractNumId w:val="10"/>
  </w:num>
  <w:num w:numId="27">
    <w:abstractNumId w:val="28"/>
  </w:num>
  <w:num w:numId="28">
    <w:abstractNumId w:val="29"/>
  </w:num>
  <w:num w:numId="29">
    <w:abstractNumId w:val="17"/>
  </w:num>
  <w:num w:numId="30">
    <w:abstractNumId w:val="14"/>
  </w:num>
  <w:num w:numId="31">
    <w:abstractNumId w:val="24"/>
  </w:num>
  <w:num w:numId="32">
    <w:abstractNumId w:val="4"/>
  </w:num>
  <w:num w:numId="3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404"/>
  <w:defaultTabStop w:val="720"/>
  <w:hyphenationZone w:val="425"/>
  <w:drawingGridHorizontalSpacing w:val="110"/>
  <w:displayHorizontalDrawingGridEvery w:val="2"/>
  <w:displayVerticalDrawingGridEvery w:val="2"/>
  <w:noPunctuationKerning/>
  <w:characterSpacingControl w:val="doNotCompress"/>
  <w:hdrShapeDefaults>
    <o:shapedefaults v:ext="edit" spidmax="5122"/>
  </w:hdrShapeDefaults>
  <w:footnotePr>
    <w:footnote w:id="-1"/>
    <w:footnote w:id="0"/>
  </w:footnotePr>
  <w:endnotePr>
    <w:endnote w:id="-1"/>
    <w:endnote w:id="0"/>
  </w:endnotePr>
  <w:compat/>
  <w:rsids>
    <w:rsidRoot w:val="00CB1B3A"/>
    <w:rsid w:val="00005BA4"/>
    <w:rsid w:val="00011B82"/>
    <w:rsid w:val="0001239A"/>
    <w:rsid w:val="00015F66"/>
    <w:rsid w:val="00016591"/>
    <w:rsid w:val="000251EE"/>
    <w:rsid w:val="00030363"/>
    <w:rsid w:val="0004217C"/>
    <w:rsid w:val="00042D4F"/>
    <w:rsid w:val="000457D7"/>
    <w:rsid w:val="0004705F"/>
    <w:rsid w:val="0006146F"/>
    <w:rsid w:val="00062BB8"/>
    <w:rsid w:val="00063E0D"/>
    <w:rsid w:val="00066095"/>
    <w:rsid w:val="00072B49"/>
    <w:rsid w:val="00073AC8"/>
    <w:rsid w:val="00076DB5"/>
    <w:rsid w:val="000773D4"/>
    <w:rsid w:val="000931C4"/>
    <w:rsid w:val="000A07AE"/>
    <w:rsid w:val="000A4782"/>
    <w:rsid w:val="000A6BF4"/>
    <w:rsid w:val="000B3599"/>
    <w:rsid w:val="000B7ED1"/>
    <w:rsid w:val="000C09CF"/>
    <w:rsid w:val="000C0E0C"/>
    <w:rsid w:val="000D0CDF"/>
    <w:rsid w:val="000D3FE3"/>
    <w:rsid w:val="000E7941"/>
    <w:rsid w:val="000E7D4D"/>
    <w:rsid w:val="000F0A26"/>
    <w:rsid w:val="000F27D8"/>
    <w:rsid w:val="000F2860"/>
    <w:rsid w:val="000F4755"/>
    <w:rsid w:val="000F6CA7"/>
    <w:rsid w:val="00101154"/>
    <w:rsid w:val="00104B44"/>
    <w:rsid w:val="00106C6A"/>
    <w:rsid w:val="00121825"/>
    <w:rsid w:val="001377E1"/>
    <w:rsid w:val="00141D03"/>
    <w:rsid w:val="00145700"/>
    <w:rsid w:val="0015009A"/>
    <w:rsid w:val="00150745"/>
    <w:rsid w:val="00151116"/>
    <w:rsid w:val="0015146E"/>
    <w:rsid w:val="001529C9"/>
    <w:rsid w:val="001532FF"/>
    <w:rsid w:val="00154F1B"/>
    <w:rsid w:val="001550EB"/>
    <w:rsid w:val="00161368"/>
    <w:rsid w:val="001629CD"/>
    <w:rsid w:val="001653C1"/>
    <w:rsid w:val="0017057C"/>
    <w:rsid w:val="00191504"/>
    <w:rsid w:val="00191F1C"/>
    <w:rsid w:val="00192844"/>
    <w:rsid w:val="0019341F"/>
    <w:rsid w:val="001A3C69"/>
    <w:rsid w:val="001B24D6"/>
    <w:rsid w:val="001B66E8"/>
    <w:rsid w:val="001C1AEC"/>
    <w:rsid w:val="001C2B26"/>
    <w:rsid w:val="001D0A81"/>
    <w:rsid w:val="001D5877"/>
    <w:rsid w:val="001D775D"/>
    <w:rsid w:val="001E213A"/>
    <w:rsid w:val="001E5B83"/>
    <w:rsid w:val="001E625B"/>
    <w:rsid w:val="001F0607"/>
    <w:rsid w:val="001F080E"/>
    <w:rsid w:val="001F4501"/>
    <w:rsid w:val="0020125E"/>
    <w:rsid w:val="002046D6"/>
    <w:rsid w:val="00206107"/>
    <w:rsid w:val="00212D77"/>
    <w:rsid w:val="002163C2"/>
    <w:rsid w:val="00217920"/>
    <w:rsid w:val="0022396F"/>
    <w:rsid w:val="0022681D"/>
    <w:rsid w:val="0023241C"/>
    <w:rsid w:val="002349EA"/>
    <w:rsid w:val="0024357E"/>
    <w:rsid w:val="002518A2"/>
    <w:rsid w:val="00251A56"/>
    <w:rsid w:val="00255FAB"/>
    <w:rsid w:val="00270768"/>
    <w:rsid w:val="00273FCC"/>
    <w:rsid w:val="00280966"/>
    <w:rsid w:val="0028229F"/>
    <w:rsid w:val="002862FA"/>
    <w:rsid w:val="002878DF"/>
    <w:rsid w:val="00292958"/>
    <w:rsid w:val="002955F7"/>
    <w:rsid w:val="0029620D"/>
    <w:rsid w:val="002A0E48"/>
    <w:rsid w:val="002A560B"/>
    <w:rsid w:val="002A6293"/>
    <w:rsid w:val="002A6736"/>
    <w:rsid w:val="002B7048"/>
    <w:rsid w:val="002B77BD"/>
    <w:rsid w:val="002C3B72"/>
    <w:rsid w:val="002C4E8E"/>
    <w:rsid w:val="002C79F1"/>
    <w:rsid w:val="002D1CC4"/>
    <w:rsid w:val="002D4AC5"/>
    <w:rsid w:val="002F0538"/>
    <w:rsid w:val="002F4AAD"/>
    <w:rsid w:val="002F6989"/>
    <w:rsid w:val="0030061E"/>
    <w:rsid w:val="003024D5"/>
    <w:rsid w:val="00315998"/>
    <w:rsid w:val="00316391"/>
    <w:rsid w:val="003254C3"/>
    <w:rsid w:val="00325611"/>
    <w:rsid w:val="003405B7"/>
    <w:rsid w:val="003423CE"/>
    <w:rsid w:val="00354E39"/>
    <w:rsid w:val="00371B67"/>
    <w:rsid w:val="00375913"/>
    <w:rsid w:val="003764D7"/>
    <w:rsid w:val="00380A98"/>
    <w:rsid w:val="00383394"/>
    <w:rsid w:val="00386AD2"/>
    <w:rsid w:val="00393CDB"/>
    <w:rsid w:val="003A48DB"/>
    <w:rsid w:val="003A5B0C"/>
    <w:rsid w:val="003A79FC"/>
    <w:rsid w:val="003B3FCB"/>
    <w:rsid w:val="003E1B7C"/>
    <w:rsid w:val="003E4C7C"/>
    <w:rsid w:val="003E679B"/>
    <w:rsid w:val="003F1085"/>
    <w:rsid w:val="003F2D41"/>
    <w:rsid w:val="003F7D0B"/>
    <w:rsid w:val="00410041"/>
    <w:rsid w:val="0041410E"/>
    <w:rsid w:val="00414531"/>
    <w:rsid w:val="004165BC"/>
    <w:rsid w:val="004235FA"/>
    <w:rsid w:val="00424EB9"/>
    <w:rsid w:val="00426BA0"/>
    <w:rsid w:val="004270A9"/>
    <w:rsid w:val="004361E6"/>
    <w:rsid w:val="004553A4"/>
    <w:rsid w:val="00455EFF"/>
    <w:rsid w:val="00463017"/>
    <w:rsid w:val="004639B7"/>
    <w:rsid w:val="00463CD4"/>
    <w:rsid w:val="00474177"/>
    <w:rsid w:val="004758D0"/>
    <w:rsid w:val="0048426A"/>
    <w:rsid w:val="004A0EF2"/>
    <w:rsid w:val="004A11B0"/>
    <w:rsid w:val="004B0024"/>
    <w:rsid w:val="004B5DCE"/>
    <w:rsid w:val="004E01A8"/>
    <w:rsid w:val="004E5A53"/>
    <w:rsid w:val="004E5EFD"/>
    <w:rsid w:val="004F0C47"/>
    <w:rsid w:val="00503334"/>
    <w:rsid w:val="00514C50"/>
    <w:rsid w:val="005151C6"/>
    <w:rsid w:val="0051534D"/>
    <w:rsid w:val="005164DE"/>
    <w:rsid w:val="00522770"/>
    <w:rsid w:val="005257A0"/>
    <w:rsid w:val="00531302"/>
    <w:rsid w:val="00533B9D"/>
    <w:rsid w:val="00540859"/>
    <w:rsid w:val="00541415"/>
    <w:rsid w:val="005428D8"/>
    <w:rsid w:val="00564AF1"/>
    <w:rsid w:val="00567863"/>
    <w:rsid w:val="00594A33"/>
    <w:rsid w:val="005965EE"/>
    <w:rsid w:val="005A4C1C"/>
    <w:rsid w:val="005C05EF"/>
    <w:rsid w:val="005C4ED3"/>
    <w:rsid w:val="005D516F"/>
    <w:rsid w:val="005D590E"/>
    <w:rsid w:val="005F4E67"/>
    <w:rsid w:val="00600FE8"/>
    <w:rsid w:val="00605ED4"/>
    <w:rsid w:val="006174CA"/>
    <w:rsid w:val="0062650A"/>
    <w:rsid w:val="00626A22"/>
    <w:rsid w:val="00626F31"/>
    <w:rsid w:val="00641955"/>
    <w:rsid w:val="006459F5"/>
    <w:rsid w:val="006542E6"/>
    <w:rsid w:val="006568C4"/>
    <w:rsid w:val="00673A41"/>
    <w:rsid w:val="006748FC"/>
    <w:rsid w:val="0067624A"/>
    <w:rsid w:val="00676BB2"/>
    <w:rsid w:val="00680E94"/>
    <w:rsid w:val="006A4302"/>
    <w:rsid w:val="006A5D23"/>
    <w:rsid w:val="006B44CA"/>
    <w:rsid w:val="006B6F45"/>
    <w:rsid w:val="006C0CAA"/>
    <w:rsid w:val="006D11DF"/>
    <w:rsid w:val="006D22C9"/>
    <w:rsid w:val="006D2F3F"/>
    <w:rsid w:val="006D4BCB"/>
    <w:rsid w:val="006E1201"/>
    <w:rsid w:val="006E5A48"/>
    <w:rsid w:val="006F4ED2"/>
    <w:rsid w:val="00700FC1"/>
    <w:rsid w:val="007107B6"/>
    <w:rsid w:val="0072265D"/>
    <w:rsid w:val="007278E4"/>
    <w:rsid w:val="00743D15"/>
    <w:rsid w:val="0074598C"/>
    <w:rsid w:val="007468BB"/>
    <w:rsid w:val="00754E98"/>
    <w:rsid w:val="007619EF"/>
    <w:rsid w:val="00765BFB"/>
    <w:rsid w:val="00782A7A"/>
    <w:rsid w:val="007A4A33"/>
    <w:rsid w:val="007B112B"/>
    <w:rsid w:val="007B27E3"/>
    <w:rsid w:val="007B36E6"/>
    <w:rsid w:val="007B53AA"/>
    <w:rsid w:val="007C1F7C"/>
    <w:rsid w:val="007C4F72"/>
    <w:rsid w:val="007C6C5A"/>
    <w:rsid w:val="007C7F63"/>
    <w:rsid w:val="007D13FB"/>
    <w:rsid w:val="007D3940"/>
    <w:rsid w:val="007E09C2"/>
    <w:rsid w:val="007E243A"/>
    <w:rsid w:val="007F1B5C"/>
    <w:rsid w:val="00802C3F"/>
    <w:rsid w:val="008071E0"/>
    <w:rsid w:val="00807495"/>
    <w:rsid w:val="008122E0"/>
    <w:rsid w:val="00813BF4"/>
    <w:rsid w:val="008168B4"/>
    <w:rsid w:val="00826274"/>
    <w:rsid w:val="00841263"/>
    <w:rsid w:val="0084602A"/>
    <w:rsid w:val="00853D71"/>
    <w:rsid w:val="00856656"/>
    <w:rsid w:val="00861C28"/>
    <w:rsid w:val="00862648"/>
    <w:rsid w:val="0087102B"/>
    <w:rsid w:val="00872DF7"/>
    <w:rsid w:val="0087423F"/>
    <w:rsid w:val="008850B1"/>
    <w:rsid w:val="0088590F"/>
    <w:rsid w:val="00892BD9"/>
    <w:rsid w:val="008938F0"/>
    <w:rsid w:val="00894E04"/>
    <w:rsid w:val="008A1B66"/>
    <w:rsid w:val="008B7FD4"/>
    <w:rsid w:val="008C24F7"/>
    <w:rsid w:val="008C3FD8"/>
    <w:rsid w:val="008C7981"/>
    <w:rsid w:val="008C7DA7"/>
    <w:rsid w:val="008D1E1D"/>
    <w:rsid w:val="008D3FB1"/>
    <w:rsid w:val="008E01B1"/>
    <w:rsid w:val="008E341D"/>
    <w:rsid w:val="008E371D"/>
    <w:rsid w:val="008F23ED"/>
    <w:rsid w:val="008F43B5"/>
    <w:rsid w:val="008F55AD"/>
    <w:rsid w:val="009036B6"/>
    <w:rsid w:val="009059DD"/>
    <w:rsid w:val="0091326C"/>
    <w:rsid w:val="0091399C"/>
    <w:rsid w:val="009142E4"/>
    <w:rsid w:val="009249D5"/>
    <w:rsid w:val="00925429"/>
    <w:rsid w:val="0092665C"/>
    <w:rsid w:val="0093020F"/>
    <w:rsid w:val="0093163A"/>
    <w:rsid w:val="009355F1"/>
    <w:rsid w:val="00946116"/>
    <w:rsid w:val="00947EF7"/>
    <w:rsid w:val="00950FA8"/>
    <w:rsid w:val="00954608"/>
    <w:rsid w:val="00955FDB"/>
    <w:rsid w:val="009641AB"/>
    <w:rsid w:val="00966E67"/>
    <w:rsid w:val="00971C3F"/>
    <w:rsid w:val="00971E7C"/>
    <w:rsid w:val="00975006"/>
    <w:rsid w:val="009753D5"/>
    <w:rsid w:val="00977EDB"/>
    <w:rsid w:val="0098081C"/>
    <w:rsid w:val="00980B19"/>
    <w:rsid w:val="009834DC"/>
    <w:rsid w:val="0098666F"/>
    <w:rsid w:val="00991931"/>
    <w:rsid w:val="00992DAA"/>
    <w:rsid w:val="009A00A8"/>
    <w:rsid w:val="009A02CD"/>
    <w:rsid w:val="009A0EB6"/>
    <w:rsid w:val="009A1B3F"/>
    <w:rsid w:val="009A2A80"/>
    <w:rsid w:val="009A2CCF"/>
    <w:rsid w:val="009A3E1E"/>
    <w:rsid w:val="009B6A4B"/>
    <w:rsid w:val="009E3ABE"/>
    <w:rsid w:val="009E3BD4"/>
    <w:rsid w:val="009E512A"/>
    <w:rsid w:val="009E7D2D"/>
    <w:rsid w:val="009F2AE4"/>
    <w:rsid w:val="009F502C"/>
    <w:rsid w:val="009F6266"/>
    <w:rsid w:val="009F780B"/>
    <w:rsid w:val="00A0387C"/>
    <w:rsid w:val="00A17DD2"/>
    <w:rsid w:val="00A247B8"/>
    <w:rsid w:val="00A25681"/>
    <w:rsid w:val="00A262A3"/>
    <w:rsid w:val="00A4043A"/>
    <w:rsid w:val="00A62EEB"/>
    <w:rsid w:val="00A758AD"/>
    <w:rsid w:val="00A80792"/>
    <w:rsid w:val="00A80CDE"/>
    <w:rsid w:val="00A833FC"/>
    <w:rsid w:val="00A957C5"/>
    <w:rsid w:val="00AA1120"/>
    <w:rsid w:val="00AA242D"/>
    <w:rsid w:val="00AA4BB9"/>
    <w:rsid w:val="00AB4CCF"/>
    <w:rsid w:val="00AB5699"/>
    <w:rsid w:val="00AC5B3B"/>
    <w:rsid w:val="00AD05D3"/>
    <w:rsid w:val="00AD1B9F"/>
    <w:rsid w:val="00AE3D60"/>
    <w:rsid w:val="00AE68AC"/>
    <w:rsid w:val="00AF032B"/>
    <w:rsid w:val="00AF0FDF"/>
    <w:rsid w:val="00AF4B4A"/>
    <w:rsid w:val="00AF7048"/>
    <w:rsid w:val="00AF7050"/>
    <w:rsid w:val="00B03209"/>
    <w:rsid w:val="00B04F80"/>
    <w:rsid w:val="00B10489"/>
    <w:rsid w:val="00B17C01"/>
    <w:rsid w:val="00B224CD"/>
    <w:rsid w:val="00B244FB"/>
    <w:rsid w:val="00B31243"/>
    <w:rsid w:val="00B3679E"/>
    <w:rsid w:val="00B43CC4"/>
    <w:rsid w:val="00B472D9"/>
    <w:rsid w:val="00B543EC"/>
    <w:rsid w:val="00B56D6D"/>
    <w:rsid w:val="00B74DB3"/>
    <w:rsid w:val="00B75217"/>
    <w:rsid w:val="00B878D2"/>
    <w:rsid w:val="00B924BD"/>
    <w:rsid w:val="00BA38D4"/>
    <w:rsid w:val="00BA412F"/>
    <w:rsid w:val="00BA4A3F"/>
    <w:rsid w:val="00BA6027"/>
    <w:rsid w:val="00BA6DAF"/>
    <w:rsid w:val="00BB5CC5"/>
    <w:rsid w:val="00BC61DA"/>
    <w:rsid w:val="00BD6411"/>
    <w:rsid w:val="00BE2C9E"/>
    <w:rsid w:val="00BE6351"/>
    <w:rsid w:val="00BF3671"/>
    <w:rsid w:val="00BF4F0B"/>
    <w:rsid w:val="00BF53C0"/>
    <w:rsid w:val="00C0412F"/>
    <w:rsid w:val="00C07526"/>
    <w:rsid w:val="00C3199D"/>
    <w:rsid w:val="00C42BCA"/>
    <w:rsid w:val="00C530D0"/>
    <w:rsid w:val="00C54060"/>
    <w:rsid w:val="00C540FC"/>
    <w:rsid w:val="00C54DD9"/>
    <w:rsid w:val="00C6065C"/>
    <w:rsid w:val="00C700EB"/>
    <w:rsid w:val="00C75711"/>
    <w:rsid w:val="00C76077"/>
    <w:rsid w:val="00C82CDD"/>
    <w:rsid w:val="00C84193"/>
    <w:rsid w:val="00C846DE"/>
    <w:rsid w:val="00C84B5E"/>
    <w:rsid w:val="00C87F73"/>
    <w:rsid w:val="00C914F8"/>
    <w:rsid w:val="00C969D7"/>
    <w:rsid w:val="00C97B3E"/>
    <w:rsid w:val="00C97FAB"/>
    <w:rsid w:val="00CA269C"/>
    <w:rsid w:val="00CB1B3A"/>
    <w:rsid w:val="00CB7D6B"/>
    <w:rsid w:val="00CC3127"/>
    <w:rsid w:val="00CC6205"/>
    <w:rsid w:val="00CC7851"/>
    <w:rsid w:val="00CC78E2"/>
    <w:rsid w:val="00CD4EB0"/>
    <w:rsid w:val="00CD743A"/>
    <w:rsid w:val="00CE716B"/>
    <w:rsid w:val="00CF3205"/>
    <w:rsid w:val="00CF52D3"/>
    <w:rsid w:val="00D01419"/>
    <w:rsid w:val="00D04957"/>
    <w:rsid w:val="00D13D5D"/>
    <w:rsid w:val="00D16444"/>
    <w:rsid w:val="00D16F2B"/>
    <w:rsid w:val="00D21002"/>
    <w:rsid w:val="00D25EC9"/>
    <w:rsid w:val="00D260AF"/>
    <w:rsid w:val="00D35DAE"/>
    <w:rsid w:val="00D366AC"/>
    <w:rsid w:val="00D42D17"/>
    <w:rsid w:val="00D53AF3"/>
    <w:rsid w:val="00D54F3D"/>
    <w:rsid w:val="00D5564E"/>
    <w:rsid w:val="00D5596D"/>
    <w:rsid w:val="00D57FE9"/>
    <w:rsid w:val="00D663D3"/>
    <w:rsid w:val="00D67D58"/>
    <w:rsid w:val="00D70E7C"/>
    <w:rsid w:val="00D77625"/>
    <w:rsid w:val="00D7770E"/>
    <w:rsid w:val="00D90FDA"/>
    <w:rsid w:val="00D9470E"/>
    <w:rsid w:val="00D94E67"/>
    <w:rsid w:val="00D95201"/>
    <w:rsid w:val="00DA3001"/>
    <w:rsid w:val="00DA459A"/>
    <w:rsid w:val="00DB1B92"/>
    <w:rsid w:val="00DB1C33"/>
    <w:rsid w:val="00DB557B"/>
    <w:rsid w:val="00DB59D2"/>
    <w:rsid w:val="00DC30D3"/>
    <w:rsid w:val="00DD0AA3"/>
    <w:rsid w:val="00DE09B4"/>
    <w:rsid w:val="00DE2CF4"/>
    <w:rsid w:val="00DE2D6A"/>
    <w:rsid w:val="00DE2E10"/>
    <w:rsid w:val="00DE76EA"/>
    <w:rsid w:val="00DE7F11"/>
    <w:rsid w:val="00DF1EA2"/>
    <w:rsid w:val="00E01C63"/>
    <w:rsid w:val="00E0389B"/>
    <w:rsid w:val="00E06A36"/>
    <w:rsid w:val="00E42DE3"/>
    <w:rsid w:val="00E454A2"/>
    <w:rsid w:val="00E46FD1"/>
    <w:rsid w:val="00E51BBF"/>
    <w:rsid w:val="00E65F95"/>
    <w:rsid w:val="00E74BE3"/>
    <w:rsid w:val="00E80C5C"/>
    <w:rsid w:val="00E821B8"/>
    <w:rsid w:val="00E863D4"/>
    <w:rsid w:val="00E90D17"/>
    <w:rsid w:val="00E92FD5"/>
    <w:rsid w:val="00E95A59"/>
    <w:rsid w:val="00EA0280"/>
    <w:rsid w:val="00EA377C"/>
    <w:rsid w:val="00EA757D"/>
    <w:rsid w:val="00EB60E8"/>
    <w:rsid w:val="00EC349E"/>
    <w:rsid w:val="00EC544C"/>
    <w:rsid w:val="00EC77A6"/>
    <w:rsid w:val="00EC7A4A"/>
    <w:rsid w:val="00ED11AA"/>
    <w:rsid w:val="00F12941"/>
    <w:rsid w:val="00F14D8B"/>
    <w:rsid w:val="00F15F1C"/>
    <w:rsid w:val="00F162CE"/>
    <w:rsid w:val="00F20741"/>
    <w:rsid w:val="00F2724A"/>
    <w:rsid w:val="00F4606C"/>
    <w:rsid w:val="00F47436"/>
    <w:rsid w:val="00F474E8"/>
    <w:rsid w:val="00F500C7"/>
    <w:rsid w:val="00F50BEE"/>
    <w:rsid w:val="00F6095C"/>
    <w:rsid w:val="00F6120D"/>
    <w:rsid w:val="00F6774E"/>
    <w:rsid w:val="00F7362D"/>
    <w:rsid w:val="00F74863"/>
    <w:rsid w:val="00F76C46"/>
    <w:rsid w:val="00F97455"/>
    <w:rsid w:val="00FA7083"/>
    <w:rsid w:val="00FB0FE0"/>
    <w:rsid w:val="00FB2C0F"/>
    <w:rsid w:val="00FB5539"/>
    <w:rsid w:val="00FB575D"/>
    <w:rsid w:val="00FC06EC"/>
    <w:rsid w:val="00FD2175"/>
    <w:rsid w:val="00FE3D59"/>
    <w:rsid w:val="00FE5163"/>
    <w:rsid w:val="00FF101A"/>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annotation reference" w:uiPriority="9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6774E"/>
    <w:pPr>
      <w:spacing w:after="200" w:line="276" w:lineRule="auto"/>
    </w:pPr>
    <w:rPr>
      <w:rFonts w:ascii="Arial" w:eastAsia="Calibri" w:hAnsi="Arial"/>
      <w:sz w:val="22"/>
      <w:szCs w:val="22"/>
    </w:rPr>
  </w:style>
  <w:style w:type="paragraph" w:styleId="berschrift1">
    <w:name w:val="heading 1"/>
    <w:basedOn w:val="Standard"/>
    <w:next w:val="Standard"/>
    <w:qFormat/>
    <w:rsid w:val="00925429"/>
    <w:pPr>
      <w:keepNext/>
      <w:numPr>
        <w:numId w:val="25"/>
      </w:numPr>
      <w:tabs>
        <w:tab w:val="left" w:pos="284"/>
      </w:tabs>
      <w:spacing w:after="0" w:line="240" w:lineRule="auto"/>
      <w:outlineLvl w:val="0"/>
    </w:pPr>
    <w:rPr>
      <w:rFonts w:eastAsia="Times New Roman"/>
      <w:b/>
      <w:bCs/>
      <w:color w:val="000000"/>
      <w:szCs w:val="24"/>
      <w:u w:val="single"/>
      <w:lang w:val="de-AT"/>
    </w:rPr>
  </w:style>
  <w:style w:type="paragraph" w:styleId="berschrift2">
    <w:name w:val="heading 2"/>
    <w:basedOn w:val="Standard"/>
    <w:next w:val="Standard"/>
    <w:qFormat/>
    <w:rsid w:val="00925429"/>
    <w:pPr>
      <w:keepNext/>
      <w:numPr>
        <w:ilvl w:val="1"/>
        <w:numId w:val="25"/>
      </w:numPr>
      <w:tabs>
        <w:tab w:val="left" w:pos="567"/>
      </w:tabs>
      <w:spacing w:after="0" w:line="240" w:lineRule="auto"/>
      <w:outlineLvl w:val="1"/>
    </w:pPr>
    <w:rPr>
      <w:rFonts w:eastAsia="Times New Roman"/>
      <w:b/>
      <w:bCs/>
      <w:color w:val="000000"/>
      <w:szCs w:val="24"/>
      <w:lang w:val="de-AT"/>
    </w:rPr>
  </w:style>
  <w:style w:type="paragraph" w:styleId="berschrift3">
    <w:name w:val="heading 3"/>
    <w:basedOn w:val="Standard"/>
    <w:next w:val="Standard"/>
    <w:qFormat/>
    <w:rsid w:val="00925429"/>
    <w:pPr>
      <w:keepNext/>
      <w:numPr>
        <w:ilvl w:val="2"/>
        <w:numId w:val="25"/>
      </w:numPr>
      <w:tabs>
        <w:tab w:val="left" w:pos="851"/>
      </w:tabs>
      <w:spacing w:after="0" w:line="240" w:lineRule="auto"/>
      <w:outlineLvl w:val="2"/>
    </w:pPr>
    <w:rPr>
      <w:rFonts w:eastAsia="Times New Roman"/>
      <w:bCs/>
      <w:color w:val="000000"/>
      <w:szCs w:val="24"/>
      <w:u w:val="single"/>
      <w:lang w:val="de-AT"/>
    </w:rPr>
  </w:style>
  <w:style w:type="paragraph" w:styleId="berschrift4">
    <w:name w:val="heading 4"/>
    <w:basedOn w:val="Standard"/>
    <w:next w:val="Standard"/>
    <w:qFormat/>
    <w:rsid w:val="00925429"/>
    <w:pPr>
      <w:keepNext/>
      <w:numPr>
        <w:ilvl w:val="3"/>
        <w:numId w:val="25"/>
      </w:numPr>
      <w:tabs>
        <w:tab w:val="left" w:pos="1134"/>
      </w:tabs>
      <w:overflowPunct w:val="0"/>
      <w:autoSpaceDE w:val="0"/>
      <w:autoSpaceDN w:val="0"/>
      <w:adjustRightInd w:val="0"/>
      <w:spacing w:after="0" w:line="240" w:lineRule="auto"/>
      <w:textAlignment w:val="baseline"/>
      <w:outlineLvl w:val="3"/>
    </w:pPr>
    <w:rPr>
      <w:rFonts w:eastAsia="Times New Roman"/>
      <w:color w:val="000000"/>
      <w:szCs w:val="20"/>
      <w:lang w:val="de-DE" w:eastAsia="de-DE"/>
    </w:rPr>
  </w:style>
  <w:style w:type="paragraph" w:styleId="berschrift5">
    <w:name w:val="heading 5"/>
    <w:basedOn w:val="Standard"/>
    <w:next w:val="Standard"/>
    <w:qFormat/>
    <w:rsid w:val="00925429"/>
    <w:pPr>
      <w:overflowPunct w:val="0"/>
      <w:autoSpaceDE w:val="0"/>
      <w:autoSpaceDN w:val="0"/>
      <w:adjustRightInd w:val="0"/>
      <w:spacing w:before="240" w:after="60" w:line="240" w:lineRule="auto"/>
      <w:textAlignment w:val="baseline"/>
      <w:outlineLvl w:val="4"/>
    </w:pPr>
    <w:rPr>
      <w:rFonts w:eastAsia="Times New Roman"/>
      <w:b/>
      <w:i/>
      <w:color w:val="000000"/>
      <w:sz w:val="26"/>
      <w:szCs w:val="20"/>
      <w:lang w:val="de-DE" w:eastAsia="de-DE"/>
    </w:rPr>
  </w:style>
  <w:style w:type="paragraph" w:styleId="berschrift6">
    <w:name w:val="heading 6"/>
    <w:basedOn w:val="Standard"/>
    <w:next w:val="Standard"/>
    <w:qFormat/>
    <w:rsid w:val="00925429"/>
    <w:pPr>
      <w:overflowPunct w:val="0"/>
      <w:autoSpaceDE w:val="0"/>
      <w:autoSpaceDN w:val="0"/>
      <w:adjustRightInd w:val="0"/>
      <w:spacing w:before="240" w:after="60" w:line="240" w:lineRule="auto"/>
      <w:textAlignment w:val="baseline"/>
      <w:outlineLvl w:val="5"/>
    </w:pPr>
    <w:rPr>
      <w:rFonts w:eastAsia="Times New Roman"/>
      <w:b/>
      <w:color w:val="000000"/>
      <w:szCs w:val="20"/>
      <w:lang w:val="de-DE" w:eastAsia="de-DE"/>
    </w:rPr>
  </w:style>
  <w:style w:type="paragraph" w:styleId="berschrift7">
    <w:name w:val="heading 7"/>
    <w:basedOn w:val="Standard"/>
    <w:next w:val="Standard"/>
    <w:qFormat/>
    <w:rsid w:val="00925429"/>
    <w:pPr>
      <w:overflowPunct w:val="0"/>
      <w:autoSpaceDE w:val="0"/>
      <w:autoSpaceDN w:val="0"/>
      <w:adjustRightInd w:val="0"/>
      <w:spacing w:before="240" w:after="60" w:line="240" w:lineRule="auto"/>
      <w:textAlignment w:val="baseline"/>
      <w:outlineLvl w:val="6"/>
    </w:pPr>
    <w:rPr>
      <w:rFonts w:eastAsia="Times New Roman"/>
      <w:color w:val="000000"/>
      <w:szCs w:val="20"/>
      <w:lang w:val="de-DE" w:eastAsia="de-DE"/>
    </w:rPr>
  </w:style>
  <w:style w:type="paragraph" w:styleId="berschrift8">
    <w:name w:val="heading 8"/>
    <w:basedOn w:val="Standard"/>
    <w:next w:val="Standard"/>
    <w:qFormat/>
    <w:rsid w:val="00925429"/>
    <w:pPr>
      <w:overflowPunct w:val="0"/>
      <w:autoSpaceDE w:val="0"/>
      <w:autoSpaceDN w:val="0"/>
      <w:adjustRightInd w:val="0"/>
      <w:spacing w:before="240" w:after="60" w:line="240" w:lineRule="auto"/>
      <w:textAlignment w:val="baseline"/>
      <w:outlineLvl w:val="7"/>
    </w:pPr>
    <w:rPr>
      <w:rFonts w:eastAsia="Times New Roman"/>
      <w:i/>
      <w:color w:val="000000"/>
      <w:szCs w:val="20"/>
      <w:lang w:val="de-DE" w:eastAsia="de-DE"/>
    </w:rPr>
  </w:style>
  <w:style w:type="paragraph" w:styleId="berschrift9">
    <w:name w:val="heading 9"/>
    <w:basedOn w:val="Standard"/>
    <w:next w:val="Standard"/>
    <w:qFormat/>
    <w:rsid w:val="00925429"/>
    <w:pPr>
      <w:overflowPunct w:val="0"/>
      <w:autoSpaceDE w:val="0"/>
      <w:autoSpaceDN w:val="0"/>
      <w:adjustRightInd w:val="0"/>
      <w:spacing w:before="240" w:after="60" w:line="240" w:lineRule="auto"/>
      <w:textAlignment w:val="baseline"/>
      <w:outlineLvl w:val="8"/>
    </w:pPr>
    <w:rPr>
      <w:rFonts w:eastAsia="Times New Roman"/>
      <w:color w:val="000000"/>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925429"/>
    <w:pPr>
      <w:tabs>
        <w:tab w:val="center" w:pos="4536"/>
        <w:tab w:val="right" w:pos="9072"/>
      </w:tabs>
      <w:spacing w:after="0" w:line="240" w:lineRule="auto"/>
    </w:pPr>
    <w:rPr>
      <w:rFonts w:eastAsia="Times New Roman"/>
      <w:color w:val="000000"/>
      <w:szCs w:val="24"/>
      <w:lang w:val="de-DE"/>
    </w:rPr>
  </w:style>
  <w:style w:type="paragraph" w:styleId="Fuzeile">
    <w:name w:val="footer"/>
    <w:basedOn w:val="Standard"/>
    <w:semiHidden/>
    <w:rsid w:val="00925429"/>
    <w:pPr>
      <w:tabs>
        <w:tab w:val="center" w:pos="4536"/>
        <w:tab w:val="right" w:pos="9072"/>
      </w:tabs>
      <w:spacing w:after="0" w:line="240" w:lineRule="auto"/>
    </w:pPr>
    <w:rPr>
      <w:rFonts w:eastAsia="Times New Roman"/>
      <w:color w:val="000000"/>
      <w:szCs w:val="24"/>
      <w:lang w:val="de-DE"/>
    </w:rPr>
  </w:style>
  <w:style w:type="character" w:styleId="Seitenzahl">
    <w:name w:val="page number"/>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pPr>
      <w:spacing w:after="0" w:line="240" w:lineRule="auto"/>
    </w:pPr>
    <w:rPr>
      <w:rFonts w:eastAsia="Times New Roman"/>
      <w:color w:val="000000"/>
      <w:sz w:val="20"/>
      <w:szCs w:val="20"/>
      <w:lang w:val="de-DE"/>
    </w:rPr>
  </w:style>
  <w:style w:type="character" w:customStyle="1" w:styleId="KommentartextZchn">
    <w:name w:val="Kommentartext Zchn"/>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link w:val="Sprechblasentext"/>
    <w:uiPriority w:val="99"/>
    <w:semiHidden/>
    <w:rsid w:val="00016591"/>
    <w:rPr>
      <w:rFonts w:ascii="Tahoma" w:hAnsi="Tahoma" w:cs="Tahoma"/>
      <w:color w:val="000000"/>
      <w:sz w:val="16"/>
      <w:szCs w:val="16"/>
      <w:lang w:val="de-DE"/>
    </w:rPr>
  </w:style>
  <w:style w:type="character" w:styleId="Hyperlink">
    <w:name w:val="Hyperlink"/>
    <w:uiPriority w:val="99"/>
    <w:unhideWhenUsed/>
    <w:rsid w:val="00016591"/>
    <w:rPr>
      <w:rFonts w:ascii="Arial" w:hAnsi="Arial" w:cs="Arial" w:hint="default"/>
      <w:color w:val="666666"/>
      <w:sz w:val="18"/>
      <w:szCs w:val="18"/>
      <w:u w:val="single"/>
    </w:rPr>
  </w:style>
  <w:style w:type="paragraph" w:customStyle="1" w:styleId="Default">
    <w:name w:val="Default"/>
    <w:rsid w:val="00F4606C"/>
    <w:pPr>
      <w:autoSpaceDE w:val="0"/>
      <w:autoSpaceDN w:val="0"/>
      <w:adjustRightInd w:val="0"/>
    </w:pPr>
    <w:rPr>
      <w:rFonts w:ascii="Minion Pro" w:hAnsi="Minion Pro" w:cs="Minion Pro"/>
      <w:color w:val="000000"/>
    </w:rPr>
  </w:style>
  <w:style w:type="character" w:styleId="BesuchterHyperlink">
    <w:name w:val="FollowedHyperlink"/>
    <w:basedOn w:val="Absatz-Standardschriftart"/>
    <w:rsid w:val="009E3ABE"/>
    <w:rPr>
      <w:color w:val="800080" w:themeColor="followedHyperlink"/>
      <w:u w:val="single"/>
    </w:rPr>
  </w:style>
  <w:style w:type="paragraph" w:styleId="Listenabsatz">
    <w:name w:val="List Paragraph"/>
    <w:basedOn w:val="Standard"/>
    <w:rsid w:val="009F62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annotation reference" w:uiPriority="9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774E"/>
    <w:pPr>
      <w:spacing w:after="200" w:line="276" w:lineRule="auto"/>
    </w:pPr>
    <w:rPr>
      <w:rFonts w:ascii="Arial" w:eastAsia="Calibri" w:hAnsi="Arial"/>
      <w:sz w:val="22"/>
      <w:szCs w:val="22"/>
    </w:rPr>
  </w:style>
  <w:style w:type="paragraph" w:styleId="Heading1">
    <w:name w:val="heading 1"/>
    <w:basedOn w:val="Normal"/>
    <w:next w:val="Normal"/>
    <w:qFormat/>
    <w:rsid w:val="00925429"/>
    <w:pPr>
      <w:keepNext/>
      <w:numPr>
        <w:numId w:val="25"/>
      </w:numPr>
      <w:tabs>
        <w:tab w:val="left" w:pos="284"/>
      </w:tabs>
      <w:spacing w:after="0" w:line="240" w:lineRule="auto"/>
      <w:outlineLvl w:val="0"/>
    </w:pPr>
    <w:rPr>
      <w:rFonts w:eastAsia="Times New Roman"/>
      <w:b/>
      <w:bCs/>
      <w:color w:val="000000"/>
      <w:szCs w:val="24"/>
      <w:u w:val="single"/>
      <w:lang w:val="de-AT"/>
    </w:rPr>
  </w:style>
  <w:style w:type="paragraph" w:styleId="Heading2">
    <w:name w:val="heading 2"/>
    <w:basedOn w:val="Normal"/>
    <w:next w:val="Normal"/>
    <w:qFormat/>
    <w:rsid w:val="00925429"/>
    <w:pPr>
      <w:keepNext/>
      <w:numPr>
        <w:ilvl w:val="1"/>
        <w:numId w:val="25"/>
      </w:numPr>
      <w:tabs>
        <w:tab w:val="left" w:pos="567"/>
      </w:tabs>
      <w:spacing w:after="0" w:line="240" w:lineRule="auto"/>
      <w:outlineLvl w:val="1"/>
    </w:pPr>
    <w:rPr>
      <w:rFonts w:eastAsia="Times New Roman"/>
      <w:b/>
      <w:bCs/>
      <w:color w:val="000000"/>
      <w:szCs w:val="24"/>
      <w:lang w:val="de-AT"/>
    </w:rPr>
  </w:style>
  <w:style w:type="paragraph" w:styleId="Heading3">
    <w:name w:val="heading 3"/>
    <w:basedOn w:val="Normal"/>
    <w:next w:val="Normal"/>
    <w:qFormat/>
    <w:rsid w:val="00925429"/>
    <w:pPr>
      <w:keepNext/>
      <w:numPr>
        <w:ilvl w:val="2"/>
        <w:numId w:val="25"/>
      </w:numPr>
      <w:tabs>
        <w:tab w:val="left" w:pos="851"/>
      </w:tabs>
      <w:spacing w:after="0" w:line="240" w:lineRule="auto"/>
      <w:outlineLvl w:val="2"/>
    </w:pPr>
    <w:rPr>
      <w:rFonts w:eastAsia="Times New Roman"/>
      <w:bCs/>
      <w:color w:val="000000"/>
      <w:szCs w:val="24"/>
      <w:u w:val="single"/>
      <w:lang w:val="de-AT"/>
    </w:rPr>
  </w:style>
  <w:style w:type="paragraph" w:styleId="Heading4">
    <w:name w:val="heading 4"/>
    <w:basedOn w:val="Normal"/>
    <w:next w:val="Normal"/>
    <w:qFormat/>
    <w:rsid w:val="00925429"/>
    <w:pPr>
      <w:keepNext/>
      <w:numPr>
        <w:ilvl w:val="3"/>
        <w:numId w:val="25"/>
      </w:numPr>
      <w:tabs>
        <w:tab w:val="left" w:pos="1134"/>
      </w:tabs>
      <w:overflowPunct w:val="0"/>
      <w:autoSpaceDE w:val="0"/>
      <w:autoSpaceDN w:val="0"/>
      <w:adjustRightInd w:val="0"/>
      <w:spacing w:after="0" w:line="240" w:lineRule="auto"/>
      <w:textAlignment w:val="baseline"/>
      <w:outlineLvl w:val="3"/>
    </w:pPr>
    <w:rPr>
      <w:rFonts w:eastAsia="Times New Roman"/>
      <w:color w:val="000000"/>
      <w:szCs w:val="20"/>
      <w:lang w:val="de-DE" w:eastAsia="de-DE"/>
    </w:rPr>
  </w:style>
  <w:style w:type="paragraph" w:styleId="Heading5">
    <w:name w:val="heading 5"/>
    <w:basedOn w:val="Normal"/>
    <w:next w:val="Normal"/>
    <w:qFormat/>
    <w:rsid w:val="00925429"/>
    <w:pPr>
      <w:overflowPunct w:val="0"/>
      <w:autoSpaceDE w:val="0"/>
      <w:autoSpaceDN w:val="0"/>
      <w:adjustRightInd w:val="0"/>
      <w:spacing w:before="240" w:after="60" w:line="240" w:lineRule="auto"/>
      <w:textAlignment w:val="baseline"/>
      <w:outlineLvl w:val="4"/>
    </w:pPr>
    <w:rPr>
      <w:rFonts w:eastAsia="Times New Roman"/>
      <w:b/>
      <w:i/>
      <w:color w:val="000000"/>
      <w:sz w:val="26"/>
      <w:szCs w:val="20"/>
      <w:lang w:val="de-DE" w:eastAsia="de-DE"/>
    </w:rPr>
  </w:style>
  <w:style w:type="paragraph" w:styleId="Heading6">
    <w:name w:val="heading 6"/>
    <w:basedOn w:val="Normal"/>
    <w:next w:val="Normal"/>
    <w:qFormat/>
    <w:rsid w:val="00925429"/>
    <w:pPr>
      <w:overflowPunct w:val="0"/>
      <w:autoSpaceDE w:val="0"/>
      <w:autoSpaceDN w:val="0"/>
      <w:adjustRightInd w:val="0"/>
      <w:spacing w:before="240" w:after="60" w:line="240" w:lineRule="auto"/>
      <w:textAlignment w:val="baseline"/>
      <w:outlineLvl w:val="5"/>
    </w:pPr>
    <w:rPr>
      <w:rFonts w:eastAsia="Times New Roman"/>
      <w:b/>
      <w:color w:val="000000"/>
      <w:szCs w:val="20"/>
      <w:lang w:val="de-DE" w:eastAsia="de-DE"/>
    </w:rPr>
  </w:style>
  <w:style w:type="paragraph" w:styleId="Heading7">
    <w:name w:val="heading 7"/>
    <w:basedOn w:val="Normal"/>
    <w:next w:val="Normal"/>
    <w:qFormat/>
    <w:rsid w:val="00925429"/>
    <w:pPr>
      <w:overflowPunct w:val="0"/>
      <w:autoSpaceDE w:val="0"/>
      <w:autoSpaceDN w:val="0"/>
      <w:adjustRightInd w:val="0"/>
      <w:spacing w:before="240" w:after="60" w:line="240" w:lineRule="auto"/>
      <w:textAlignment w:val="baseline"/>
      <w:outlineLvl w:val="6"/>
    </w:pPr>
    <w:rPr>
      <w:rFonts w:eastAsia="Times New Roman"/>
      <w:color w:val="000000"/>
      <w:szCs w:val="20"/>
      <w:lang w:val="de-DE" w:eastAsia="de-DE"/>
    </w:rPr>
  </w:style>
  <w:style w:type="paragraph" w:styleId="Heading8">
    <w:name w:val="heading 8"/>
    <w:basedOn w:val="Normal"/>
    <w:next w:val="Normal"/>
    <w:qFormat/>
    <w:rsid w:val="00925429"/>
    <w:pPr>
      <w:overflowPunct w:val="0"/>
      <w:autoSpaceDE w:val="0"/>
      <w:autoSpaceDN w:val="0"/>
      <w:adjustRightInd w:val="0"/>
      <w:spacing w:before="240" w:after="60" w:line="240" w:lineRule="auto"/>
      <w:textAlignment w:val="baseline"/>
      <w:outlineLvl w:val="7"/>
    </w:pPr>
    <w:rPr>
      <w:rFonts w:eastAsia="Times New Roman"/>
      <w:i/>
      <w:color w:val="000000"/>
      <w:szCs w:val="20"/>
      <w:lang w:val="de-DE" w:eastAsia="de-DE"/>
    </w:rPr>
  </w:style>
  <w:style w:type="paragraph" w:styleId="Heading9">
    <w:name w:val="heading 9"/>
    <w:basedOn w:val="Normal"/>
    <w:next w:val="Normal"/>
    <w:qFormat/>
    <w:rsid w:val="00925429"/>
    <w:pPr>
      <w:overflowPunct w:val="0"/>
      <w:autoSpaceDE w:val="0"/>
      <w:autoSpaceDN w:val="0"/>
      <w:adjustRightInd w:val="0"/>
      <w:spacing w:before="240" w:after="60" w:line="240" w:lineRule="auto"/>
      <w:textAlignment w:val="baseline"/>
      <w:outlineLvl w:val="8"/>
    </w:pPr>
    <w:rPr>
      <w:rFonts w:eastAsia="Times New Roman"/>
      <w:color w:val="00000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925429"/>
    <w:pPr>
      <w:tabs>
        <w:tab w:val="center" w:pos="4536"/>
        <w:tab w:val="right" w:pos="9072"/>
      </w:tabs>
      <w:spacing w:after="0" w:line="240" w:lineRule="auto"/>
    </w:pPr>
    <w:rPr>
      <w:rFonts w:eastAsia="Times New Roman"/>
      <w:color w:val="000000"/>
      <w:szCs w:val="24"/>
      <w:lang w:val="de-DE"/>
    </w:rPr>
  </w:style>
  <w:style w:type="paragraph" w:styleId="Footer">
    <w:name w:val="footer"/>
    <w:basedOn w:val="Normal"/>
    <w:semiHidden/>
    <w:rsid w:val="00925429"/>
    <w:pPr>
      <w:tabs>
        <w:tab w:val="center" w:pos="4536"/>
        <w:tab w:val="right" w:pos="9072"/>
      </w:tabs>
      <w:spacing w:after="0" w:line="240" w:lineRule="auto"/>
    </w:pPr>
    <w:rPr>
      <w:rFonts w:eastAsia="Times New Roman"/>
      <w:color w:val="000000"/>
      <w:szCs w:val="24"/>
      <w:lang w:val="de-DE"/>
    </w:rPr>
  </w:style>
  <w:style w:type="character" w:styleId="PageNumber">
    <w:name w:val="page number"/>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uiPriority w:val="99"/>
    <w:semiHidden/>
    <w:unhideWhenUsed/>
    <w:rsid w:val="00016591"/>
    <w:rPr>
      <w:sz w:val="16"/>
      <w:szCs w:val="16"/>
    </w:rPr>
  </w:style>
  <w:style w:type="paragraph" w:styleId="CommentText">
    <w:name w:val="annotation text"/>
    <w:basedOn w:val="Normal"/>
    <w:link w:val="CommentTextChar"/>
    <w:uiPriority w:val="99"/>
    <w:semiHidden/>
    <w:unhideWhenUsed/>
    <w:rsid w:val="00016591"/>
    <w:pPr>
      <w:spacing w:after="0" w:line="240" w:lineRule="auto"/>
    </w:pPr>
    <w:rPr>
      <w:rFonts w:eastAsia="Times New Roman"/>
      <w:color w:val="000000"/>
      <w:sz w:val="20"/>
      <w:szCs w:val="20"/>
      <w:lang w:val="de-DE"/>
    </w:rPr>
  </w:style>
  <w:style w:type="character" w:customStyle="1" w:styleId="CommentTextChar">
    <w:name w:val="Comment Text Char"/>
    <w:link w:val="CommentText"/>
    <w:uiPriority w:val="99"/>
    <w:semiHidden/>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link w:val="CommentSubject"/>
    <w:uiPriority w:val="99"/>
    <w:semiHidden/>
    <w:rsid w:val="00016591"/>
    <w:rPr>
      <w:rFonts w:ascii="Arial" w:hAnsi="Arial"/>
      <w:b/>
      <w:bCs/>
      <w:color w:val="000000"/>
      <w:lang w:val="de-DE"/>
    </w:rPr>
  </w:style>
  <w:style w:type="paragraph" w:styleId="Revision">
    <w:name w:val="Revision"/>
    <w:hidden/>
    <w:uiPriority w:val="99"/>
    <w:semiHidden/>
    <w:rsid w:val="00016591"/>
    <w:rPr>
      <w:rFonts w:ascii="Arial" w:hAnsi="Arial"/>
      <w:color w:val="000000"/>
      <w:sz w:val="22"/>
      <w:lang w:val="de-DE"/>
    </w:rPr>
  </w:style>
  <w:style w:type="paragraph" w:styleId="BalloonText">
    <w:name w:val="Balloon Text"/>
    <w:basedOn w:val="Normal"/>
    <w:link w:val="BalloonTextChar"/>
    <w:uiPriority w:val="99"/>
    <w:semiHidden/>
    <w:unhideWhenUsed/>
    <w:rsid w:val="00016591"/>
    <w:rPr>
      <w:rFonts w:ascii="Tahoma" w:hAnsi="Tahoma" w:cs="Tahoma"/>
      <w:sz w:val="16"/>
      <w:szCs w:val="16"/>
    </w:rPr>
  </w:style>
  <w:style w:type="character" w:customStyle="1" w:styleId="BalloonTextChar">
    <w:name w:val="Balloon Text Char"/>
    <w:link w:val="BalloonText"/>
    <w:uiPriority w:val="99"/>
    <w:semiHidden/>
    <w:rsid w:val="00016591"/>
    <w:rPr>
      <w:rFonts w:ascii="Tahoma" w:hAnsi="Tahoma" w:cs="Tahoma"/>
      <w:color w:val="000000"/>
      <w:sz w:val="16"/>
      <w:szCs w:val="16"/>
      <w:lang w:val="de-DE"/>
    </w:rPr>
  </w:style>
  <w:style w:type="character" w:styleId="Hyperlink">
    <w:name w:val="Hyperlink"/>
    <w:uiPriority w:val="99"/>
    <w:unhideWhenUsed/>
    <w:rsid w:val="00016591"/>
    <w:rPr>
      <w:rFonts w:ascii="Arial" w:hAnsi="Arial" w:cs="Arial" w:hint="default"/>
      <w:color w:val="666666"/>
      <w:sz w:val="18"/>
      <w:szCs w:val="18"/>
      <w:u w:val="single"/>
    </w:rPr>
  </w:style>
  <w:style w:type="paragraph" w:customStyle="1" w:styleId="Default">
    <w:name w:val="Default"/>
    <w:rsid w:val="00F4606C"/>
    <w:pPr>
      <w:autoSpaceDE w:val="0"/>
      <w:autoSpaceDN w:val="0"/>
      <w:adjustRightInd w:val="0"/>
    </w:pPr>
    <w:rPr>
      <w:rFonts w:ascii="Minion Pro" w:hAnsi="Minion Pro" w:cs="Minion Pro"/>
      <w:color w:val="000000"/>
    </w:rPr>
  </w:style>
  <w:style w:type="character" w:styleId="FollowedHyperlink">
    <w:name w:val="FollowedHyperlink"/>
    <w:basedOn w:val="DefaultParagraphFont"/>
    <w:rsid w:val="009E3ABE"/>
    <w:rPr>
      <w:color w:val="800080" w:themeColor="followedHyperlink"/>
      <w:u w:val="single"/>
    </w:rPr>
  </w:style>
  <w:style w:type="paragraph" w:styleId="ListParagraph">
    <w:name w:val="List Paragraph"/>
    <w:basedOn w:val="Normal"/>
    <w:rsid w:val="009F6266"/>
    <w:pPr>
      <w:ind w:left="720"/>
      <w:contextualSpacing/>
    </w:pPr>
  </w:style>
</w:styles>
</file>

<file path=word/webSettings.xml><?xml version="1.0" encoding="utf-8"?>
<w:webSettings xmlns:r="http://schemas.openxmlformats.org/officeDocument/2006/relationships" xmlns:w="http://schemas.openxmlformats.org/wordprocessingml/2006/main">
  <w:divs>
    <w:div w:id="941424897">
      <w:bodyDiv w:val="1"/>
      <w:marLeft w:val="0"/>
      <w:marRight w:val="0"/>
      <w:marTop w:val="0"/>
      <w:marBottom w:val="0"/>
      <w:divBdr>
        <w:top w:val="none" w:sz="0" w:space="0" w:color="auto"/>
        <w:left w:val="none" w:sz="0" w:space="0" w:color="auto"/>
        <w:bottom w:val="none" w:sz="0" w:space="0" w:color="auto"/>
        <w:right w:val="none" w:sz="0" w:space="0" w:color="auto"/>
      </w:divBdr>
    </w:div>
    <w:div w:id="1266771316">
      <w:bodyDiv w:val="1"/>
      <w:marLeft w:val="0"/>
      <w:marRight w:val="0"/>
      <w:marTop w:val="0"/>
      <w:marBottom w:val="0"/>
      <w:divBdr>
        <w:top w:val="none" w:sz="0" w:space="0" w:color="auto"/>
        <w:left w:val="none" w:sz="0" w:space="0" w:color="auto"/>
        <w:bottom w:val="none" w:sz="0" w:space="0" w:color="auto"/>
        <w:right w:val="none" w:sz="0" w:space="0" w:color="auto"/>
      </w:divBdr>
    </w:div>
    <w:div w:id="146060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iana.Sanicki@doka.com" TargetMode="External"/><Relationship Id="rId13" Type="http://schemas.openxmlformats.org/officeDocument/2006/relationships/footer" Target="foot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oka.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432parkavenue.com/new-construction-in-NYC/" TargetMode="External"/><Relationship Id="rId4" Type="http://schemas.openxmlformats.org/officeDocument/2006/relationships/settings" Target="settings.xml"/><Relationship Id="rId9" Type="http://schemas.openxmlformats.org/officeDocument/2006/relationships/hyperlink" Target="mailto:kmoosmann@constructivecommunication.com"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wojtasz\AppData\Roaming\Microsoft\Templates\Word%20Template%20USA%20Little%20Ferry%202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5EAD6-43E8-47E6-BC34-7CABC92A0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 Template USA Little Ferry 214.dotx</Template>
  <TotalTime>0</TotalTime>
  <Pages>3</Pages>
  <Words>659</Words>
  <Characters>4155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Briefvorlage nach AA DG- R1-MSD-0001 02 DEU</vt:lpstr>
    </vt:vector>
  </TitlesOfParts>
  <Company>Umdasch AG</Company>
  <LinksUpToDate>false</LinksUpToDate>
  <CharactersWithSpaces>4805</CharactersWithSpaces>
  <SharedDoc>false</SharedDoc>
  <HLinks>
    <vt:vector size="6" baseType="variant">
      <vt:variant>
        <vt:i4>4849744</vt:i4>
      </vt:variant>
      <vt:variant>
        <vt:i4>0</vt:i4>
      </vt:variant>
      <vt:variant>
        <vt:i4>0</vt:i4>
      </vt:variant>
      <vt:variant>
        <vt:i4>5</vt:i4>
      </vt:variant>
      <vt:variant>
        <vt:lpwstr>http://www.doka.com/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Sanicki Diana</dc:creator>
  <cp:lastModifiedBy>Forsthofer Kerstin</cp:lastModifiedBy>
  <cp:revision>4</cp:revision>
  <cp:lastPrinted>2013-01-10T17:01:00Z</cp:lastPrinted>
  <dcterms:created xsi:type="dcterms:W3CDTF">2014-07-15T05:20:00Z</dcterms:created>
  <dcterms:modified xsi:type="dcterms:W3CDTF">2014-07-15T05:20:00Z</dcterms:modified>
</cp:coreProperties>
</file>