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37C" w:rsidRPr="00D94569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D94569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D94569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D94569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D94569" w:rsidRDefault="00F2037C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  <w:r w:rsidRPr="00D94569">
        <w:rPr>
          <w:rFonts w:asciiTheme="majorHAnsi" w:hAnsiTheme="majorHAnsi" w:cs="Arial"/>
          <w:b/>
          <w:color w:val="000000"/>
          <w:sz w:val="22"/>
          <w:szCs w:val="22"/>
        </w:rPr>
        <w:t xml:space="preserve">PRESS RELEASE: </w:t>
      </w:r>
      <w:r w:rsidR="00211D23" w:rsidRPr="00D94569">
        <w:rPr>
          <w:rFonts w:asciiTheme="majorHAnsi" w:hAnsiTheme="majorHAnsi" w:cs="Arial"/>
          <w:b/>
          <w:color w:val="000000"/>
          <w:sz w:val="22"/>
          <w:szCs w:val="22"/>
        </w:rPr>
        <w:t xml:space="preserve">DOKA </w:t>
      </w:r>
      <w:r w:rsidRPr="00D94569">
        <w:rPr>
          <w:rFonts w:asciiTheme="majorHAnsi" w:hAnsiTheme="majorHAnsi" w:cs="Arial"/>
          <w:b/>
          <w:color w:val="000000"/>
          <w:sz w:val="22"/>
          <w:szCs w:val="22"/>
        </w:rPr>
        <w:t>MIDDLE EAST</w:t>
      </w:r>
    </w:p>
    <w:p w:rsidR="00E30076" w:rsidRPr="00D94569" w:rsidRDefault="00E30076" w:rsidP="00F2037C">
      <w:pPr>
        <w:rPr>
          <w:rFonts w:asciiTheme="majorHAnsi" w:hAnsiTheme="majorHAnsi" w:cs="Arial"/>
          <w:b/>
          <w:color w:val="000000"/>
          <w:sz w:val="22"/>
          <w:szCs w:val="22"/>
        </w:rPr>
      </w:pPr>
    </w:p>
    <w:p w:rsidR="00F2037C" w:rsidRPr="00D94569" w:rsidRDefault="002B5F63" w:rsidP="00E30076">
      <w:pPr>
        <w:rPr>
          <w:rFonts w:asciiTheme="majorHAnsi" w:hAnsiTheme="majorHAnsi" w:cs="Arial"/>
          <w:color w:val="000000"/>
          <w:sz w:val="22"/>
          <w:szCs w:val="22"/>
        </w:rPr>
      </w:pPr>
      <w:r w:rsidRPr="00D94569">
        <w:rPr>
          <w:rFonts w:asciiTheme="majorHAnsi" w:hAnsiTheme="majorHAnsi" w:cs="Arial"/>
          <w:color w:val="000000"/>
          <w:sz w:val="22"/>
          <w:szCs w:val="22"/>
        </w:rPr>
        <w:t>2</w:t>
      </w:r>
      <w:r w:rsidR="00732490">
        <w:rPr>
          <w:rFonts w:asciiTheme="majorHAnsi" w:hAnsiTheme="majorHAnsi" w:cs="Arial"/>
          <w:color w:val="000000"/>
          <w:sz w:val="22"/>
          <w:szCs w:val="22"/>
        </w:rPr>
        <w:t>9</w:t>
      </w:r>
      <w:r w:rsidR="00E30076" w:rsidRPr="00D94569">
        <w:rPr>
          <w:rFonts w:asciiTheme="majorHAnsi" w:hAnsiTheme="majorHAnsi" w:cs="Arial"/>
          <w:color w:val="000000"/>
          <w:sz w:val="22"/>
          <w:szCs w:val="22"/>
          <w:vertAlign w:val="superscript"/>
        </w:rPr>
        <w:t>th</w:t>
      </w:r>
      <w:r w:rsidR="00E30076" w:rsidRPr="00D94569">
        <w:rPr>
          <w:rFonts w:asciiTheme="majorHAnsi" w:hAnsiTheme="majorHAnsi" w:cs="Arial"/>
          <w:color w:val="000000"/>
          <w:sz w:val="22"/>
          <w:szCs w:val="22"/>
        </w:rPr>
        <w:t xml:space="preserve"> March 2015 (for immediate publication)</w:t>
      </w:r>
    </w:p>
    <w:p w:rsidR="00F2037C" w:rsidRPr="00D94569" w:rsidRDefault="00F2037C" w:rsidP="00F2037C">
      <w:pPr>
        <w:rPr>
          <w:rFonts w:asciiTheme="majorHAnsi" w:hAnsiTheme="majorHAnsi" w:cs="Arial"/>
          <w:color w:val="000000"/>
          <w:sz w:val="22"/>
          <w:szCs w:val="22"/>
        </w:rPr>
      </w:pPr>
    </w:p>
    <w:p w:rsidR="00F2037C" w:rsidRPr="00D94569" w:rsidRDefault="00F2037C" w:rsidP="00F2037C">
      <w:pPr>
        <w:rPr>
          <w:rFonts w:asciiTheme="majorHAnsi" w:hAnsiTheme="majorHAnsi" w:cs="Times New Roman"/>
          <w:b/>
          <w:sz w:val="22"/>
          <w:szCs w:val="22"/>
        </w:rPr>
      </w:pPr>
      <w:r w:rsidRPr="00D94569">
        <w:rPr>
          <w:rFonts w:asciiTheme="majorHAnsi" w:hAnsiTheme="majorHAnsi" w:cs="Arial"/>
          <w:b/>
          <w:bCs/>
          <w:color w:val="000000"/>
          <w:sz w:val="22"/>
          <w:szCs w:val="22"/>
        </w:rPr>
        <w:t>Headline:</w:t>
      </w:r>
      <w:r w:rsidRPr="00D94569">
        <w:rPr>
          <w:rFonts w:asciiTheme="majorHAnsi" w:eastAsia="Times New Roman" w:hAnsiTheme="majorHAnsi" w:cs="Times New Roman"/>
          <w:b/>
          <w:sz w:val="22"/>
          <w:szCs w:val="22"/>
        </w:rPr>
        <w:br/>
      </w:r>
    </w:p>
    <w:p w:rsidR="00F2037C" w:rsidRPr="00D94569" w:rsidRDefault="00CB52F4" w:rsidP="00F2037C">
      <w:pPr>
        <w:rPr>
          <w:rFonts w:asciiTheme="majorHAnsi" w:eastAsia="Times New Roman" w:hAnsiTheme="majorHAnsi" w:cs="Times New Roman"/>
          <w:bCs/>
          <w:sz w:val="22"/>
          <w:szCs w:val="22"/>
        </w:rPr>
      </w:pPr>
      <w:proofErr w:type="spellStart"/>
      <w:r w:rsidRPr="00D94569">
        <w:rPr>
          <w:rFonts w:asciiTheme="majorHAnsi" w:eastAsia="Times New Roman" w:hAnsiTheme="majorHAnsi" w:cs="Times New Roman"/>
          <w:bCs/>
          <w:sz w:val="22"/>
          <w:szCs w:val="22"/>
        </w:rPr>
        <w:t>Doka</w:t>
      </w:r>
      <w:proofErr w:type="spellEnd"/>
      <w:r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 completes </w:t>
      </w:r>
      <w:r w:rsidR="00145AC5">
        <w:rPr>
          <w:rFonts w:asciiTheme="majorHAnsi" w:eastAsia="Times New Roman" w:hAnsiTheme="majorHAnsi" w:cs="Times New Roman"/>
          <w:bCs/>
          <w:sz w:val="22"/>
          <w:szCs w:val="22"/>
        </w:rPr>
        <w:t>first</w:t>
      </w:r>
      <w:r w:rsidR="00BC459E"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  </w:t>
      </w:r>
      <w:r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annual safety event at </w:t>
      </w:r>
      <w:r w:rsidR="00A21F0A"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 proposed 2022 FIFA </w:t>
      </w:r>
      <w:r w:rsidRPr="00D94569">
        <w:rPr>
          <w:rFonts w:asciiTheme="majorHAnsi" w:eastAsia="Times New Roman" w:hAnsiTheme="majorHAnsi" w:cs="Times New Roman"/>
          <w:bCs/>
          <w:sz w:val="22"/>
          <w:szCs w:val="22"/>
        </w:rPr>
        <w:t>World Cup</w:t>
      </w:r>
      <w:r w:rsidR="00A21F0A"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 Qatar</w:t>
      </w:r>
      <w:r w:rsidR="008D389C" w:rsidRPr="00D94569">
        <w:rPr>
          <w:rFonts w:asciiTheme="majorHAnsi" w:eastAsia="Times New Roman" w:hAnsiTheme="majorHAnsi" w:cs="Times New Roman"/>
          <w:bCs/>
          <w:sz w:val="22"/>
          <w:szCs w:val="22"/>
          <w:vertAlign w:val="superscript"/>
        </w:rPr>
        <w:t>TM</w:t>
      </w:r>
      <w:r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 stadium</w:t>
      </w:r>
      <w:r w:rsidR="00B25485" w:rsidRPr="00D94569">
        <w:rPr>
          <w:rFonts w:asciiTheme="majorHAnsi" w:eastAsia="Times New Roman" w:hAnsiTheme="majorHAnsi" w:cs="Times New Roman"/>
          <w:bCs/>
          <w:sz w:val="22"/>
          <w:szCs w:val="22"/>
        </w:rPr>
        <w:t xml:space="preserve"> site</w:t>
      </w:r>
      <w:del w:id="0" w:author="Windows User" w:date="2015-03-24T13:42:00Z">
        <w:r w:rsidRPr="00D94569" w:rsidDel="00B25485">
          <w:rPr>
            <w:rFonts w:asciiTheme="majorHAnsi" w:eastAsia="Times New Roman" w:hAnsiTheme="majorHAnsi" w:cs="Times New Roman"/>
            <w:bCs/>
            <w:sz w:val="22"/>
            <w:szCs w:val="22"/>
          </w:rPr>
          <w:delText xml:space="preserve"> </w:delText>
        </w:r>
      </w:del>
    </w:p>
    <w:p w:rsidR="00F902C0" w:rsidRPr="00D94569" w:rsidRDefault="00F902C0" w:rsidP="00F2037C">
      <w:pPr>
        <w:rPr>
          <w:rFonts w:asciiTheme="majorHAnsi" w:eastAsia="Times New Roman" w:hAnsiTheme="majorHAnsi" w:cs="Times New Roman"/>
          <w:bCs/>
          <w:sz w:val="22"/>
          <w:szCs w:val="22"/>
        </w:rPr>
      </w:pPr>
      <w:bookmarkStart w:id="1" w:name="_GoBack"/>
      <w:bookmarkEnd w:id="1"/>
    </w:p>
    <w:p w:rsidR="00F2037C" w:rsidRPr="00D94569" w:rsidRDefault="00F2037C" w:rsidP="00F2037C">
      <w:pPr>
        <w:rPr>
          <w:rFonts w:asciiTheme="majorHAnsi" w:hAnsiTheme="majorHAnsi" w:cs="Times New Roman"/>
          <w:b/>
          <w:sz w:val="22"/>
          <w:szCs w:val="22"/>
        </w:rPr>
      </w:pPr>
      <w:r w:rsidRPr="00D94569">
        <w:rPr>
          <w:rFonts w:asciiTheme="majorHAnsi" w:hAnsiTheme="majorHAnsi" w:cs="Arial"/>
          <w:b/>
          <w:bCs/>
          <w:color w:val="000000"/>
          <w:sz w:val="22"/>
          <w:szCs w:val="22"/>
        </w:rPr>
        <w:t>Stand first:</w:t>
      </w:r>
    </w:p>
    <w:p w:rsidR="00F2037C" w:rsidRPr="00D94569" w:rsidRDefault="00F2037C" w:rsidP="00F2037C">
      <w:pPr>
        <w:rPr>
          <w:rFonts w:asciiTheme="majorHAnsi" w:eastAsia="Times New Roman" w:hAnsiTheme="majorHAnsi" w:cs="Times New Roman"/>
          <w:sz w:val="22"/>
          <w:szCs w:val="22"/>
        </w:rPr>
      </w:pPr>
    </w:p>
    <w:p w:rsidR="00F2037C" w:rsidRPr="00D94569" w:rsidRDefault="00CB52F4" w:rsidP="00BD77D9">
      <w:pPr>
        <w:rPr>
          <w:rFonts w:asciiTheme="majorHAnsi" w:hAnsiTheme="majorHAnsi"/>
          <w:iCs/>
          <w:sz w:val="22"/>
          <w:szCs w:val="22"/>
        </w:rPr>
      </w:pPr>
      <w:r w:rsidRPr="00D94569">
        <w:rPr>
          <w:rFonts w:asciiTheme="majorHAnsi" w:hAnsiTheme="majorHAnsi"/>
          <w:iCs/>
          <w:sz w:val="22"/>
          <w:szCs w:val="22"/>
        </w:rPr>
        <w:t xml:space="preserve">Formwork specialist </w:t>
      </w:r>
      <w:r w:rsidR="00CF00E6" w:rsidRPr="00D94569">
        <w:rPr>
          <w:rFonts w:asciiTheme="majorHAnsi" w:hAnsiTheme="majorHAnsi"/>
          <w:iCs/>
          <w:sz w:val="22"/>
          <w:szCs w:val="22"/>
        </w:rPr>
        <w:t>participate</w:t>
      </w:r>
      <w:r w:rsidR="00A20AC8" w:rsidRPr="00D94569">
        <w:rPr>
          <w:rFonts w:asciiTheme="majorHAnsi" w:hAnsiTheme="majorHAnsi"/>
          <w:iCs/>
          <w:sz w:val="22"/>
          <w:szCs w:val="22"/>
        </w:rPr>
        <w:t>s</w:t>
      </w:r>
      <w:r w:rsidR="00CF00E6" w:rsidRPr="00D94569">
        <w:rPr>
          <w:rFonts w:asciiTheme="majorHAnsi" w:hAnsiTheme="majorHAnsi"/>
          <w:iCs/>
          <w:sz w:val="22"/>
          <w:szCs w:val="22"/>
        </w:rPr>
        <w:t xml:space="preserve"> in</w:t>
      </w:r>
      <w:r w:rsidRPr="00D94569">
        <w:rPr>
          <w:rFonts w:asciiTheme="majorHAnsi" w:hAnsiTheme="majorHAnsi"/>
          <w:iCs/>
          <w:sz w:val="22"/>
          <w:szCs w:val="22"/>
        </w:rPr>
        <w:t xml:space="preserve"> safety event at </w:t>
      </w:r>
      <w:r w:rsidR="00BD77D9" w:rsidRPr="00D94569">
        <w:rPr>
          <w:rFonts w:asciiTheme="majorHAnsi" w:hAnsiTheme="majorHAnsi"/>
          <w:iCs/>
          <w:sz w:val="22"/>
          <w:szCs w:val="22"/>
        </w:rPr>
        <w:t>proposed venue for the</w:t>
      </w:r>
      <w:r w:rsidRPr="00D94569">
        <w:rPr>
          <w:rFonts w:asciiTheme="majorHAnsi" w:hAnsiTheme="majorHAnsi"/>
          <w:iCs/>
          <w:sz w:val="22"/>
          <w:szCs w:val="22"/>
        </w:rPr>
        <w:t xml:space="preserve"> </w:t>
      </w:r>
      <w:r w:rsidR="00BD77D9" w:rsidRPr="00D94569">
        <w:rPr>
          <w:rFonts w:asciiTheme="majorHAnsi" w:hAnsiTheme="majorHAnsi"/>
          <w:iCs/>
          <w:sz w:val="22"/>
          <w:szCs w:val="22"/>
        </w:rPr>
        <w:t xml:space="preserve">2022 </w:t>
      </w:r>
      <w:r w:rsidR="00CF00E6" w:rsidRPr="00D94569">
        <w:rPr>
          <w:rFonts w:asciiTheme="majorHAnsi" w:hAnsiTheme="majorHAnsi"/>
          <w:iCs/>
          <w:sz w:val="22"/>
          <w:szCs w:val="22"/>
        </w:rPr>
        <w:t>FIFA</w:t>
      </w:r>
      <w:r w:rsidR="00BD77D9" w:rsidRPr="00D94569">
        <w:rPr>
          <w:rFonts w:asciiTheme="majorHAnsi" w:hAnsiTheme="majorHAnsi"/>
          <w:iCs/>
          <w:sz w:val="22"/>
          <w:szCs w:val="22"/>
        </w:rPr>
        <w:t xml:space="preserve"> World Cup Qatar</w:t>
      </w:r>
      <w:r w:rsidR="008D389C" w:rsidRPr="00D94569">
        <w:rPr>
          <w:rFonts w:asciiTheme="majorHAnsi" w:hAnsiTheme="majorHAnsi"/>
          <w:iCs/>
          <w:sz w:val="22"/>
          <w:szCs w:val="22"/>
          <w:vertAlign w:val="superscript"/>
        </w:rPr>
        <w:t>TM</w:t>
      </w:r>
      <w:r w:rsidR="00CF00E6" w:rsidRPr="00D94569">
        <w:rPr>
          <w:rFonts w:asciiTheme="majorHAnsi" w:hAnsiTheme="majorHAnsi"/>
          <w:iCs/>
          <w:sz w:val="22"/>
          <w:szCs w:val="22"/>
        </w:rPr>
        <w:t xml:space="preserve"> </w:t>
      </w:r>
    </w:p>
    <w:p w:rsidR="00F2037C" w:rsidRPr="00D94569" w:rsidRDefault="00F2037C" w:rsidP="00F2037C">
      <w:pPr>
        <w:bidi/>
        <w:rPr>
          <w:rFonts w:asciiTheme="majorHAnsi" w:hAnsiTheme="majorHAnsi" w:cs="Sakkal Majalla"/>
          <w:sz w:val="22"/>
          <w:szCs w:val="22"/>
        </w:rPr>
      </w:pPr>
    </w:p>
    <w:p w:rsidR="00F2037C" w:rsidRPr="00D94569" w:rsidRDefault="00F2037C" w:rsidP="00F2037C">
      <w:pPr>
        <w:rPr>
          <w:rFonts w:asciiTheme="majorHAnsi" w:hAnsiTheme="majorHAnsi" w:cs="Arial"/>
          <w:b/>
          <w:bCs/>
          <w:color w:val="000000"/>
          <w:sz w:val="22"/>
          <w:szCs w:val="22"/>
        </w:rPr>
      </w:pPr>
      <w:r w:rsidRPr="00D94569">
        <w:rPr>
          <w:rFonts w:asciiTheme="majorHAnsi" w:hAnsiTheme="majorHAnsi" w:cs="Arial"/>
          <w:b/>
          <w:bCs/>
          <w:color w:val="000000"/>
          <w:sz w:val="22"/>
          <w:szCs w:val="22"/>
        </w:rPr>
        <w:t>Body Copy:</w:t>
      </w:r>
    </w:p>
    <w:p w:rsidR="00F2037C" w:rsidRPr="00D94569" w:rsidRDefault="00F2037C" w:rsidP="00F2037C">
      <w:pPr>
        <w:rPr>
          <w:rFonts w:asciiTheme="majorHAnsi" w:hAnsiTheme="majorHAnsi" w:cs="Times New Roman"/>
          <w:sz w:val="22"/>
          <w:szCs w:val="22"/>
        </w:rPr>
      </w:pPr>
    </w:p>
    <w:p w:rsidR="00F346B3" w:rsidRPr="00D94569" w:rsidRDefault="00DB3862" w:rsidP="00F346B3">
      <w:pPr>
        <w:rPr>
          <w:rFonts w:asciiTheme="majorHAnsi" w:hAnsiTheme="majorHAnsi" w:cs="Times New Roman"/>
          <w:i/>
          <w:color w:val="0070C0"/>
          <w:sz w:val="22"/>
          <w:szCs w:val="22"/>
        </w:rPr>
      </w:pPr>
      <w:r w:rsidRPr="00D94569">
        <w:rPr>
          <w:rFonts w:asciiTheme="majorHAnsi" w:hAnsiTheme="majorHAnsi" w:cs="Times New Roman"/>
          <w:sz w:val="22"/>
          <w:szCs w:val="22"/>
        </w:rPr>
        <w:t>Doka</w:t>
      </w:r>
      <w:r w:rsidR="00A20AC8"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Pr="00D94569">
        <w:rPr>
          <w:rFonts w:asciiTheme="majorHAnsi" w:hAnsiTheme="majorHAnsi" w:cs="Times New Roman"/>
          <w:sz w:val="22"/>
          <w:szCs w:val="22"/>
        </w:rPr>
        <w:t xml:space="preserve">successfully </w:t>
      </w:r>
      <w:r w:rsidR="00B672C6" w:rsidRPr="00D94569">
        <w:rPr>
          <w:rFonts w:asciiTheme="majorHAnsi" w:hAnsiTheme="majorHAnsi" w:cs="Times New Roman"/>
          <w:sz w:val="22"/>
          <w:szCs w:val="22"/>
        </w:rPr>
        <w:t xml:space="preserve">took part </w:t>
      </w:r>
      <w:r w:rsidR="00B25485" w:rsidRPr="00D94569">
        <w:rPr>
          <w:rFonts w:asciiTheme="majorHAnsi" w:hAnsiTheme="majorHAnsi" w:cs="Times New Roman"/>
          <w:sz w:val="22"/>
          <w:szCs w:val="22"/>
        </w:rPr>
        <w:t>i</w:t>
      </w:r>
      <w:r w:rsidR="00B672C6" w:rsidRPr="00D94569">
        <w:rPr>
          <w:rFonts w:asciiTheme="majorHAnsi" w:hAnsiTheme="majorHAnsi" w:cs="Times New Roman"/>
          <w:sz w:val="22"/>
          <w:szCs w:val="22"/>
        </w:rPr>
        <w:t>n the</w:t>
      </w:r>
      <w:r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BC459E" w:rsidRPr="00D94569">
        <w:rPr>
          <w:rFonts w:asciiTheme="majorHAnsi" w:hAnsiTheme="majorHAnsi" w:cs="Times New Roman"/>
          <w:sz w:val="22"/>
          <w:szCs w:val="22"/>
        </w:rPr>
        <w:t xml:space="preserve">first </w:t>
      </w:r>
      <w:r w:rsidRPr="00D94569">
        <w:rPr>
          <w:rFonts w:asciiTheme="majorHAnsi" w:hAnsiTheme="majorHAnsi" w:cs="Times New Roman"/>
          <w:sz w:val="22"/>
          <w:szCs w:val="22"/>
        </w:rPr>
        <w:t>annual safety training fair</w:t>
      </w:r>
      <w:r w:rsidR="009E4BB7"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B672C6" w:rsidRPr="00D94569">
        <w:rPr>
          <w:rFonts w:asciiTheme="majorHAnsi" w:hAnsiTheme="majorHAnsi" w:cs="Times New Roman"/>
          <w:sz w:val="22"/>
          <w:szCs w:val="22"/>
        </w:rPr>
        <w:t>hosted by</w:t>
      </w:r>
      <w:r w:rsidR="009E4BB7"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A20AC8" w:rsidRPr="00D94569">
        <w:rPr>
          <w:rFonts w:asciiTheme="majorHAnsi" w:hAnsiTheme="majorHAnsi" w:cs="Times New Roman"/>
          <w:sz w:val="22"/>
          <w:szCs w:val="22"/>
        </w:rPr>
        <w:t xml:space="preserve">KEO in </w:t>
      </w:r>
      <w:r w:rsidRPr="00D94569">
        <w:rPr>
          <w:rFonts w:asciiTheme="majorHAnsi" w:hAnsiTheme="majorHAnsi" w:cs="Times New Roman"/>
          <w:sz w:val="22"/>
          <w:szCs w:val="22"/>
        </w:rPr>
        <w:t>Qatar’s Al Wakrah Stadium</w:t>
      </w:r>
      <w:r w:rsidR="00B25485" w:rsidRPr="00D94569">
        <w:rPr>
          <w:rFonts w:asciiTheme="majorHAnsi" w:hAnsiTheme="majorHAnsi" w:cs="Times New Roman"/>
          <w:sz w:val="22"/>
          <w:szCs w:val="22"/>
        </w:rPr>
        <w:t xml:space="preserve"> construction site</w:t>
      </w:r>
      <w:r w:rsidRPr="00D94569">
        <w:rPr>
          <w:rFonts w:asciiTheme="majorHAnsi" w:hAnsiTheme="majorHAnsi" w:cs="Times New Roman"/>
          <w:sz w:val="22"/>
          <w:szCs w:val="22"/>
        </w:rPr>
        <w:t>, according to a statement from the company.</w:t>
      </w:r>
      <w:r w:rsidR="00ED6E9C" w:rsidRPr="00D94569">
        <w:rPr>
          <w:rFonts w:asciiTheme="majorHAnsi" w:hAnsiTheme="majorHAnsi" w:cs="Times New Roman"/>
          <w:sz w:val="22"/>
          <w:szCs w:val="22"/>
        </w:rPr>
        <w:t xml:space="preserve"> </w:t>
      </w:r>
    </w:p>
    <w:p w:rsidR="00DB3862" w:rsidRPr="00D94569" w:rsidRDefault="00DB3862" w:rsidP="00F346B3">
      <w:pPr>
        <w:rPr>
          <w:rFonts w:asciiTheme="majorHAnsi" w:hAnsiTheme="majorHAnsi" w:cs="Times New Roman"/>
          <w:sz w:val="22"/>
          <w:szCs w:val="22"/>
        </w:rPr>
      </w:pPr>
    </w:p>
    <w:p w:rsidR="00DB3862" w:rsidRPr="00D94569" w:rsidRDefault="00394E89" w:rsidP="00195281">
      <w:pPr>
        <w:rPr>
          <w:rFonts w:asciiTheme="majorHAnsi" w:hAnsiTheme="majorHAnsi" w:cs="Arial"/>
          <w:sz w:val="22"/>
          <w:szCs w:val="22"/>
        </w:rPr>
      </w:pPr>
      <w:r w:rsidRPr="00D94569">
        <w:rPr>
          <w:rFonts w:asciiTheme="majorHAnsi" w:hAnsiTheme="majorHAnsi" w:cs="Times New Roman"/>
          <w:sz w:val="22"/>
          <w:szCs w:val="22"/>
        </w:rPr>
        <w:t>The event, which opened with speeches from the multiple stakeholders involved</w:t>
      </w:r>
      <w:r w:rsidR="00CF00E6" w:rsidRPr="00D94569">
        <w:rPr>
          <w:rFonts w:asciiTheme="majorHAnsi" w:hAnsiTheme="majorHAnsi" w:cs="Times New Roman"/>
          <w:sz w:val="22"/>
          <w:szCs w:val="22"/>
        </w:rPr>
        <w:t xml:space="preserve"> with the stadium</w:t>
      </w:r>
      <w:r w:rsidR="00B25485" w:rsidRPr="00D94569">
        <w:rPr>
          <w:rFonts w:asciiTheme="majorHAnsi" w:hAnsiTheme="majorHAnsi" w:cs="Times New Roman"/>
          <w:sz w:val="22"/>
          <w:szCs w:val="22"/>
        </w:rPr>
        <w:t xml:space="preserve"> project</w:t>
      </w:r>
      <w:r w:rsidRPr="00D94569">
        <w:rPr>
          <w:rFonts w:asciiTheme="majorHAnsi" w:hAnsiTheme="majorHAnsi" w:cs="Times New Roman"/>
          <w:sz w:val="22"/>
          <w:szCs w:val="22"/>
        </w:rPr>
        <w:t>, includ</w:t>
      </w:r>
      <w:r w:rsidR="00BD77D9" w:rsidRPr="00D94569">
        <w:rPr>
          <w:rFonts w:asciiTheme="majorHAnsi" w:hAnsiTheme="majorHAnsi" w:cs="Times New Roman"/>
          <w:sz w:val="22"/>
          <w:szCs w:val="22"/>
        </w:rPr>
        <w:t>ing</w:t>
      </w:r>
      <w:r w:rsidRPr="00D94569">
        <w:rPr>
          <w:rFonts w:asciiTheme="majorHAnsi" w:hAnsiTheme="majorHAnsi" w:cs="Times New Roman"/>
          <w:sz w:val="22"/>
          <w:szCs w:val="22"/>
        </w:rPr>
        <w:t xml:space="preserve"> Vern</w:t>
      </w:r>
      <w:r w:rsidR="00195281" w:rsidRPr="00D94569">
        <w:rPr>
          <w:rFonts w:asciiTheme="majorHAnsi" w:hAnsiTheme="majorHAnsi" w:cs="Times New Roman"/>
          <w:sz w:val="22"/>
          <w:szCs w:val="22"/>
        </w:rPr>
        <w:t>on</w:t>
      </w:r>
      <w:r w:rsidRPr="00D94569">
        <w:rPr>
          <w:rFonts w:asciiTheme="majorHAnsi" w:hAnsiTheme="majorHAnsi" w:cs="Times New Roman"/>
          <w:sz w:val="22"/>
          <w:szCs w:val="22"/>
        </w:rPr>
        <w:t xml:space="preserve"> Jackson,</w:t>
      </w:r>
      <w:r w:rsidR="00195281" w:rsidRPr="00D94569">
        <w:rPr>
          <w:rFonts w:asciiTheme="majorHAnsi" w:hAnsiTheme="majorHAnsi" w:cs="Times New Roman"/>
          <w:sz w:val="22"/>
          <w:szCs w:val="22"/>
        </w:rPr>
        <w:t xml:space="preserve"> Programme Director at CH2M Hill,</w:t>
      </w:r>
      <w:r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4A2BDB" w:rsidRPr="00D94569">
        <w:rPr>
          <w:rFonts w:asciiTheme="majorHAnsi" w:hAnsiTheme="majorHAnsi" w:cs="Times New Roman"/>
          <w:sz w:val="22"/>
          <w:szCs w:val="22"/>
        </w:rPr>
        <w:t>Abdulla Al Marri</w:t>
      </w:r>
      <w:r w:rsidR="00195281" w:rsidRPr="00D94569">
        <w:rPr>
          <w:rFonts w:asciiTheme="majorHAnsi" w:hAnsiTheme="majorHAnsi" w:cs="Times New Roman"/>
          <w:sz w:val="22"/>
          <w:szCs w:val="22"/>
        </w:rPr>
        <w:t>, Senior Project Engineer</w:t>
      </w:r>
      <w:r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E40CA2">
        <w:rPr>
          <w:rFonts w:asciiTheme="majorHAnsi" w:hAnsiTheme="majorHAnsi" w:cs="Times New Roman"/>
          <w:sz w:val="22"/>
          <w:szCs w:val="22"/>
        </w:rPr>
        <w:t>at the Supreme Committee for Delivery &amp; Legacy, as well as Mark Otter</w:t>
      </w:r>
      <w:r w:rsidR="00C3220B" w:rsidRPr="00D94569">
        <w:rPr>
          <w:rFonts w:asciiTheme="majorHAnsi" w:hAnsiTheme="majorHAnsi" w:cs="Times New Roman"/>
          <w:sz w:val="22"/>
          <w:szCs w:val="22"/>
        </w:rPr>
        <w:t xml:space="preserve">, </w:t>
      </w:r>
      <w:r w:rsidR="00283B38" w:rsidRPr="00D94569">
        <w:rPr>
          <w:rFonts w:asciiTheme="majorHAnsi" w:hAnsiTheme="majorHAnsi" w:cs="Arial"/>
          <w:sz w:val="22"/>
          <w:szCs w:val="22"/>
        </w:rPr>
        <w:t xml:space="preserve">Deputy Project Director at KEO, </w:t>
      </w:r>
      <w:r w:rsidR="00283B38" w:rsidRPr="00D94569">
        <w:rPr>
          <w:rFonts w:asciiTheme="majorHAnsi" w:hAnsiTheme="majorHAnsi" w:cs="Arial"/>
          <w:bCs/>
          <w:sz w:val="22"/>
          <w:szCs w:val="22"/>
        </w:rPr>
        <w:t>Matthew Statham, HSE Manager at KEO</w:t>
      </w:r>
      <w:r w:rsidR="00283B38" w:rsidRPr="00D94569">
        <w:rPr>
          <w:rFonts w:asciiTheme="majorHAnsi" w:hAnsiTheme="majorHAnsi" w:cs="Arial"/>
          <w:sz w:val="22"/>
          <w:szCs w:val="22"/>
        </w:rPr>
        <w:t xml:space="preserve">, </w:t>
      </w:r>
      <w:r w:rsidRPr="00D94569">
        <w:rPr>
          <w:rFonts w:asciiTheme="majorHAnsi" w:hAnsiTheme="majorHAnsi" w:cs="Times New Roman"/>
          <w:sz w:val="22"/>
          <w:szCs w:val="22"/>
        </w:rPr>
        <w:t>Jason Kroll</w:t>
      </w:r>
      <w:r w:rsidR="00283B38" w:rsidRPr="00D94569">
        <w:rPr>
          <w:rFonts w:asciiTheme="majorHAnsi" w:hAnsiTheme="majorHAnsi" w:cs="Times New Roman"/>
          <w:sz w:val="22"/>
          <w:szCs w:val="22"/>
        </w:rPr>
        <w:t xml:space="preserve">, </w:t>
      </w:r>
      <w:r w:rsidR="00283B38" w:rsidRPr="00D94569">
        <w:rPr>
          <w:rFonts w:asciiTheme="majorHAnsi" w:hAnsiTheme="majorHAnsi"/>
          <w:sz w:val="22"/>
          <w:szCs w:val="22"/>
          <w:shd w:val="clear" w:color="auto" w:fill="FFFFFF"/>
        </w:rPr>
        <w:t>Vice President and Regional Director</w:t>
      </w:r>
      <w:r w:rsidR="00283B38" w:rsidRPr="00D94569">
        <w:rPr>
          <w:rFonts w:asciiTheme="majorHAnsi" w:hAnsiTheme="majorHAnsi" w:cs="Arial"/>
          <w:sz w:val="22"/>
          <w:szCs w:val="22"/>
        </w:rPr>
        <w:t xml:space="preserve"> at </w:t>
      </w:r>
      <w:r w:rsidRPr="00D94569">
        <w:rPr>
          <w:rFonts w:asciiTheme="majorHAnsi" w:hAnsiTheme="majorHAnsi" w:cs="Times New Roman"/>
          <w:sz w:val="22"/>
          <w:szCs w:val="22"/>
        </w:rPr>
        <w:t>AECOM</w:t>
      </w:r>
      <w:r w:rsidR="00283B38" w:rsidRPr="00D94569">
        <w:rPr>
          <w:rFonts w:asciiTheme="majorHAnsi" w:hAnsiTheme="majorHAnsi" w:cs="Times New Roman"/>
          <w:sz w:val="22"/>
          <w:szCs w:val="22"/>
        </w:rPr>
        <w:t xml:space="preserve"> and</w:t>
      </w:r>
      <w:r w:rsidR="00B14ECE" w:rsidRPr="00D94569">
        <w:rPr>
          <w:rFonts w:asciiTheme="majorHAnsi" w:hAnsiTheme="majorHAnsi" w:cs="Times New Roman"/>
          <w:sz w:val="22"/>
          <w:szCs w:val="22"/>
        </w:rPr>
        <w:t xml:space="preserve"> </w:t>
      </w:r>
      <w:proofErr w:type="spellStart"/>
      <w:r w:rsidRPr="00D94569">
        <w:rPr>
          <w:rFonts w:asciiTheme="majorHAnsi" w:hAnsiTheme="majorHAnsi" w:cs="Times New Roman"/>
          <w:sz w:val="22"/>
          <w:szCs w:val="22"/>
        </w:rPr>
        <w:t>Louay</w:t>
      </w:r>
      <w:proofErr w:type="spellEnd"/>
      <w:r w:rsidRPr="00D94569">
        <w:rPr>
          <w:rFonts w:asciiTheme="majorHAnsi" w:hAnsiTheme="majorHAnsi" w:cs="Times New Roman"/>
          <w:sz w:val="22"/>
          <w:szCs w:val="22"/>
        </w:rPr>
        <w:t xml:space="preserve"> </w:t>
      </w:r>
      <w:proofErr w:type="spellStart"/>
      <w:r w:rsidRPr="00D94569">
        <w:rPr>
          <w:rFonts w:asciiTheme="majorHAnsi" w:hAnsiTheme="majorHAnsi" w:cs="Times New Roman"/>
          <w:sz w:val="22"/>
          <w:szCs w:val="22"/>
        </w:rPr>
        <w:t>Rassam</w:t>
      </w:r>
      <w:proofErr w:type="spellEnd"/>
      <w:r w:rsidR="00283B38" w:rsidRPr="00D94569">
        <w:rPr>
          <w:rFonts w:asciiTheme="majorHAnsi" w:hAnsiTheme="majorHAnsi" w:cs="Times New Roman"/>
          <w:sz w:val="22"/>
          <w:szCs w:val="22"/>
        </w:rPr>
        <w:t>,</w:t>
      </w:r>
      <w:r w:rsidR="00283B38" w:rsidRPr="00D94569">
        <w:rPr>
          <w:rFonts w:asciiTheme="majorHAnsi" w:hAnsiTheme="majorHAnsi" w:cs="Arial"/>
          <w:sz w:val="22"/>
          <w:szCs w:val="22"/>
        </w:rPr>
        <w:t xml:space="preserve"> Operations Manager </w:t>
      </w:r>
      <w:r w:rsidRPr="00D94569">
        <w:rPr>
          <w:rFonts w:asciiTheme="majorHAnsi" w:hAnsiTheme="majorHAnsi" w:cs="Times New Roman"/>
          <w:sz w:val="22"/>
          <w:szCs w:val="22"/>
        </w:rPr>
        <w:t>from enabling works contractor</w:t>
      </w:r>
      <w:r w:rsidR="002B5F63"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Pr="00D94569">
        <w:rPr>
          <w:rFonts w:asciiTheme="majorHAnsi" w:hAnsiTheme="majorHAnsi" w:cs="Times New Roman"/>
          <w:sz w:val="22"/>
          <w:szCs w:val="22"/>
        </w:rPr>
        <w:t>HBK</w:t>
      </w:r>
      <w:r w:rsidR="002B5F63" w:rsidRPr="00D94569">
        <w:rPr>
          <w:rFonts w:asciiTheme="majorHAnsi" w:hAnsiTheme="majorHAnsi" w:cs="Times New Roman"/>
          <w:sz w:val="22"/>
          <w:szCs w:val="22"/>
        </w:rPr>
        <w:t>.</w:t>
      </w:r>
      <w:r w:rsidR="00283B38" w:rsidRPr="00D94569">
        <w:rPr>
          <w:rFonts w:asciiTheme="majorHAnsi" w:hAnsiTheme="majorHAnsi" w:cs="Times New Roman"/>
          <w:sz w:val="22"/>
          <w:szCs w:val="22"/>
        </w:rPr>
        <w:t xml:space="preserve"> </w:t>
      </w:r>
    </w:p>
    <w:p w:rsidR="00DB3862" w:rsidRPr="00D94569" w:rsidRDefault="00DB3862" w:rsidP="00F346B3">
      <w:pPr>
        <w:rPr>
          <w:rFonts w:asciiTheme="majorHAnsi" w:hAnsiTheme="majorHAnsi" w:cs="Times New Roman"/>
          <w:sz w:val="22"/>
          <w:szCs w:val="22"/>
        </w:rPr>
      </w:pPr>
    </w:p>
    <w:p w:rsidR="00CF00E6" w:rsidRPr="00D94569" w:rsidRDefault="00394E89" w:rsidP="00F346B3">
      <w:pPr>
        <w:rPr>
          <w:rFonts w:asciiTheme="majorHAnsi" w:hAnsiTheme="majorHAnsi" w:cs="Times New Roman"/>
          <w:sz w:val="22"/>
          <w:szCs w:val="22"/>
        </w:rPr>
      </w:pPr>
      <w:r w:rsidRPr="00D94569">
        <w:rPr>
          <w:rFonts w:asciiTheme="majorHAnsi" w:hAnsiTheme="majorHAnsi" w:cs="Times New Roman"/>
          <w:sz w:val="22"/>
          <w:szCs w:val="22"/>
        </w:rPr>
        <w:t xml:space="preserve">With a </w:t>
      </w:r>
      <w:r w:rsidR="00CF00E6" w:rsidRPr="00D94569">
        <w:rPr>
          <w:rFonts w:asciiTheme="majorHAnsi" w:hAnsiTheme="majorHAnsi" w:cs="Times New Roman"/>
          <w:sz w:val="22"/>
          <w:szCs w:val="22"/>
        </w:rPr>
        <w:t>variety</w:t>
      </w:r>
      <w:r w:rsidRPr="00D94569">
        <w:rPr>
          <w:rFonts w:asciiTheme="majorHAnsi" w:hAnsiTheme="majorHAnsi" w:cs="Times New Roman"/>
          <w:sz w:val="22"/>
          <w:szCs w:val="22"/>
        </w:rPr>
        <w:t xml:space="preserve"> of events, starting with orientation, Doka</w:t>
      </w:r>
      <w:r w:rsidR="00A20AC8" w:rsidRPr="00D94569">
        <w:rPr>
          <w:rFonts w:asciiTheme="majorHAnsi" w:hAnsiTheme="majorHAnsi" w:cs="Times New Roman"/>
          <w:sz w:val="22"/>
          <w:szCs w:val="22"/>
        </w:rPr>
        <w:t>’s team</w:t>
      </w:r>
      <w:r w:rsidR="00074442" w:rsidRPr="00D94569">
        <w:rPr>
          <w:rFonts w:asciiTheme="majorHAnsi" w:hAnsiTheme="majorHAnsi" w:cs="Times New Roman"/>
          <w:sz w:val="22"/>
          <w:szCs w:val="22"/>
        </w:rPr>
        <w:t xml:space="preserve"> performed </w:t>
      </w:r>
      <w:r w:rsidR="00CF00E6" w:rsidRPr="00D94569">
        <w:rPr>
          <w:rFonts w:asciiTheme="majorHAnsi" w:hAnsiTheme="majorHAnsi" w:cs="Times New Roman"/>
          <w:sz w:val="22"/>
          <w:szCs w:val="22"/>
        </w:rPr>
        <w:t xml:space="preserve">live demonstrations, illustrating the practical application of safety procedures in the formwork process. At the end of the fair, </w:t>
      </w:r>
      <w:r w:rsidR="00BC459E" w:rsidRPr="00D94569">
        <w:rPr>
          <w:rFonts w:asciiTheme="majorHAnsi" w:hAnsiTheme="majorHAnsi" w:cs="Times New Roman"/>
          <w:sz w:val="22"/>
          <w:szCs w:val="22"/>
        </w:rPr>
        <w:t xml:space="preserve">KEO, the project management consultant, </w:t>
      </w:r>
      <w:r w:rsidR="00CF00E6" w:rsidRPr="00D94569">
        <w:rPr>
          <w:rFonts w:asciiTheme="majorHAnsi" w:hAnsiTheme="majorHAnsi" w:cs="Times New Roman"/>
          <w:sz w:val="22"/>
          <w:szCs w:val="22"/>
        </w:rPr>
        <w:t>sponsored an award ceremony where exemplary staff were acknowledged for their professionalism.</w:t>
      </w:r>
    </w:p>
    <w:p w:rsidR="00CF00E6" w:rsidRPr="00D94569" w:rsidRDefault="00CF00E6" w:rsidP="00F346B3">
      <w:pPr>
        <w:rPr>
          <w:rFonts w:asciiTheme="majorHAnsi" w:hAnsiTheme="majorHAnsi" w:cs="Times New Roman"/>
          <w:sz w:val="22"/>
          <w:szCs w:val="22"/>
        </w:rPr>
      </w:pPr>
    </w:p>
    <w:p w:rsidR="00FE1790" w:rsidRPr="00D94569" w:rsidRDefault="00CF00E6" w:rsidP="005F70B5">
      <w:pPr>
        <w:pStyle w:val="CommentText"/>
        <w:rPr>
          <w:rFonts w:asciiTheme="majorHAnsi" w:hAnsiTheme="majorHAnsi"/>
          <w:sz w:val="22"/>
          <w:szCs w:val="22"/>
        </w:rPr>
      </w:pPr>
      <w:r w:rsidRPr="00D94569">
        <w:rPr>
          <w:rFonts w:asciiTheme="majorHAnsi" w:hAnsiTheme="majorHAnsi" w:cs="Times New Roman"/>
          <w:sz w:val="22"/>
          <w:szCs w:val="22"/>
        </w:rPr>
        <w:t xml:space="preserve">Speaking on behalf of </w:t>
      </w:r>
      <w:r w:rsidR="00FE1790" w:rsidRPr="00D94569">
        <w:rPr>
          <w:rFonts w:asciiTheme="majorHAnsi" w:hAnsiTheme="majorHAnsi" w:cs="Times New Roman"/>
          <w:sz w:val="22"/>
          <w:szCs w:val="22"/>
        </w:rPr>
        <w:t>Doka</w:t>
      </w:r>
      <w:r w:rsidR="006011E5" w:rsidRPr="00D94569">
        <w:rPr>
          <w:rFonts w:asciiTheme="majorHAnsi" w:hAnsiTheme="majorHAnsi" w:cs="Times New Roman"/>
          <w:sz w:val="22"/>
          <w:szCs w:val="22"/>
        </w:rPr>
        <w:t xml:space="preserve">, Mr. </w:t>
      </w:r>
      <w:r w:rsidR="00FE1790" w:rsidRPr="00D94569">
        <w:rPr>
          <w:rFonts w:asciiTheme="majorHAnsi" w:hAnsiTheme="majorHAnsi" w:cs="Times New Roman"/>
          <w:sz w:val="22"/>
          <w:szCs w:val="22"/>
        </w:rPr>
        <w:t>Ralf Buerger</w:t>
      </w:r>
      <w:r w:rsidRPr="00D94569">
        <w:rPr>
          <w:rFonts w:asciiTheme="majorHAnsi" w:hAnsiTheme="majorHAnsi" w:cs="Times New Roman"/>
          <w:sz w:val="22"/>
          <w:szCs w:val="22"/>
        </w:rPr>
        <w:t xml:space="preserve">, </w:t>
      </w:r>
      <w:r w:rsidR="00FE1790" w:rsidRPr="00D94569">
        <w:rPr>
          <w:rFonts w:asciiTheme="majorHAnsi" w:hAnsiTheme="majorHAnsi" w:cs="Times New Roman"/>
          <w:sz w:val="22"/>
          <w:szCs w:val="22"/>
        </w:rPr>
        <w:t>Managing Director</w:t>
      </w:r>
      <w:r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9E4BB7" w:rsidRPr="00D94569">
        <w:rPr>
          <w:rFonts w:asciiTheme="majorHAnsi" w:hAnsiTheme="majorHAnsi" w:cs="Times New Roman"/>
          <w:sz w:val="22"/>
          <w:szCs w:val="22"/>
        </w:rPr>
        <w:t xml:space="preserve">Doka Qatar </w:t>
      </w:r>
      <w:r w:rsidR="004B2EDD" w:rsidRPr="00D94569">
        <w:rPr>
          <w:rFonts w:asciiTheme="majorHAnsi" w:hAnsiTheme="majorHAnsi" w:cs="Times New Roman"/>
          <w:sz w:val="22"/>
          <w:szCs w:val="22"/>
        </w:rPr>
        <w:t xml:space="preserve">commented: </w:t>
      </w:r>
      <w:r w:rsidRPr="00D94569">
        <w:rPr>
          <w:rFonts w:asciiTheme="majorHAnsi" w:hAnsiTheme="majorHAnsi" w:cs="Times New Roman"/>
          <w:sz w:val="22"/>
          <w:szCs w:val="22"/>
        </w:rPr>
        <w:t>“</w:t>
      </w:r>
      <w:r w:rsidR="0095663F" w:rsidRPr="00D94569">
        <w:rPr>
          <w:rFonts w:asciiTheme="majorHAnsi" w:hAnsiTheme="majorHAnsi" w:cs="Times New Roman"/>
          <w:sz w:val="22"/>
          <w:szCs w:val="22"/>
        </w:rPr>
        <w:t xml:space="preserve">Qatar </w:t>
      </w:r>
      <w:r w:rsidR="00074442" w:rsidRPr="00D94569">
        <w:rPr>
          <w:rFonts w:asciiTheme="majorHAnsi" w:hAnsiTheme="majorHAnsi" w:cs="Times New Roman"/>
          <w:sz w:val="22"/>
          <w:szCs w:val="22"/>
        </w:rPr>
        <w:t>is developing very quickly.</w:t>
      </w:r>
      <w:r w:rsidR="0062555A" w:rsidRPr="00D94569">
        <w:rPr>
          <w:rFonts w:asciiTheme="majorHAnsi" w:hAnsiTheme="majorHAnsi" w:cs="Times New Roman"/>
          <w:sz w:val="22"/>
          <w:szCs w:val="22"/>
        </w:rPr>
        <w:t xml:space="preserve"> </w:t>
      </w:r>
      <w:r w:rsidR="0062555A" w:rsidRPr="00D94569">
        <w:rPr>
          <w:rFonts w:asciiTheme="majorHAnsi" w:hAnsiTheme="majorHAnsi"/>
          <w:sz w:val="22"/>
          <w:szCs w:val="22"/>
        </w:rPr>
        <w:t>We are always conscious to not cut corners to save time - the safety processes involved in our industry are integral to the outcome of any project.</w:t>
      </w:r>
      <w:r w:rsidR="005F70B5" w:rsidRPr="00D94569">
        <w:rPr>
          <w:rFonts w:asciiTheme="majorHAnsi" w:hAnsiTheme="majorHAnsi"/>
          <w:sz w:val="22"/>
          <w:szCs w:val="22"/>
        </w:rPr>
        <w:t xml:space="preserve"> </w:t>
      </w:r>
      <w:r w:rsidR="0095663F" w:rsidRPr="00D94569">
        <w:rPr>
          <w:rFonts w:asciiTheme="majorHAnsi" w:hAnsiTheme="majorHAnsi" w:cs="Times New Roman"/>
          <w:sz w:val="22"/>
          <w:szCs w:val="22"/>
        </w:rPr>
        <w:t xml:space="preserve">No price can be placed on the wellbeing of the teams that work on </w:t>
      </w:r>
      <w:r w:rsidR="00FE1790" w:rsidRPr="00D94569">
        <w:rPr>
          <w:rFonts w:asciiTheme="majorHAnsi" w:hAnsiTheme="majorHAnsi" w:cs="Times New Roman"/>
          <w:sz w:val="22"/>
          <w:szCs w:val="22"/>
        </w:rPr>
        <w:t>this</w:t>
      </w:r>
      <w:r w:rsidR="0095663F" w:rsidRPr="00D94569">
        <w:rPr>
          <w:rFonts w:asciiTheme="majorHAnsi" w:hAnsiTheme="majorHAnsi" w:cs="Times New Roman"/>
          <w:sz w:val="22"/>
          <w:szCs w:val="22"/>
        </w:rPr>
        <w:t xml:space="preserve"> project, which is why events such as this are not only important in practical terms, but </w:t>
      </w:r>
      <w:r w:rsidR="00074442" w:rsidRPr="00D94569">
        <w:rPr>
          <w:rFonts w:asciiTheme="majorHAnsi" w:hAnsiTheme="majorHAnsi" w:cs="Times New Roman"/>
          <w:sz w:val="22"/>
          <w:szCs w:val="22"/>
        </w:rPr>
        <w:t>furthermore</w:t>
      </w:r>
      <w:r w:rsidR="0095663F" w:rsidRPr="00D94569">
        <w:rPr>
          <w:rFonts w:asciiTheme="majorHAnsi" w:hAnsiTheme="majorHAnsi" w:cs="Times New Roman"/>
          <w:sz w:val="22"/>
          <w:szCs w:val="22"/>
        </w:rPr>
        <w:t xml:space="preserve"> illustrate our commitment to promoting safety as an on going topic </w:t>
      </w:r>
      <w:r w:rsidR="004B2EDD" w:rsidRPr="00D94569">
        <w:rPr>
          <w:rFonts w:asciiTheme="majorHAnsi" w:hAnsiTheme="majorHAnsi" w:cs="Times New Roman"/>
          <w:sz w:val="22"/>
          <w:szCs w:val="22"/>
        </w:rPr>
        <w:t>for discussion and improvement.”</w:t>
      </w:r>
    </w:p>
    <w:p w:rsidR="00DB3862" w:rsidRPr="00D94569" w:rsidRDefault="00DB3862" w:rsidP="00F346B3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DB3862" w:rsidP="00FE1790">
      <w:pPr>
        <w:rPr>
          <w:rFonts w:asciiTheme="majorHAnsi" w:eastAsia="Times New Roman" w:hAnsiTheme="majorHAnsi" w:cs="Arial"/>
          <w:sz w:val="22"/>
          <w:szCs w:val="22"/>
        </w:rPr>
      </w:pPr>
      <w:r w:rsidRPr="00D94569">
        <w:rPr>
          <w:rFonts w:asciiTheme="majorHAnsi" w:eastAsia="Times New Roman" w:hAnsiTheme="majorHAnsi" w:cs="Arial"/>
          <w:sz w:val="22"/>
          <w:szCs w:val="22"/>
        </w:rPr>
        <w:t xml:space="preserve">The Al Wakrah Precinct, for which Doka is contracted </w:t>
      </w:r>
      <w:r w:rsidR="00ED6E9C" w:rsidRPr="00D94569">
        <w:rPr>
          <w:rFonts w:asciiTheme="majorHAnsi" w:eastAsia="Times New Roman" w:hAnsiTheme="majorHAnsi" w:cs="Arial"/>
          <w:sz w:val="22"/>
          <w:szCs w:val="22"/>
        </w:rPr>
        <w:t xml:space="preserve">by HBK Contracting Co. </w:t>
      </w:r>
      <w:r w:rsidRPr="00D94569">
        <w:rPr>
          <w:rFonts w:asciiTheme="majorHAnsi" w:eastAsia="Times New Roman" w:hAnsiTheme="majorHAnsi" w:cs="Arial"/>
          <w:sz w:val="22"/>
          <w:szCs w:val="22"/>
        </w:rPr>
        <w:t>to supply formwork</w:t>
      </w:r>
      <w:r w:rsidR="00BC459E" w:rsidRPr="00D94569">
        <w:rPr>
          <w:rFonts w:asciiTheme="majorHAnsi" w:eastAsia="Times New Roman" w:hAnsiTheme="majorHAnsi" w:cs="Arial"/>
          <w:sz w:val="22"/>
          <w:szCs w:val="22"/>
        </w:rPr>
        <w:t xml:space="preserve"> for</w:t>
      </w:r>
      <w:r w:rsidR="00DA03B8" w:rsidRPr="00D94569">
        <w:rPr>
          <w:rFonts w:asciiTheme="majorHAnsi" w:eastAsia="Times New Roman" w:hAnsiTheme="majorHAnsi" w:cs="Arial"/>
          <w:sz w:val="22"/>
          <w:szCs w:val="22"/>
        </w:rPr>
        <w:t xml:space="preserve"> the</w:t>
      </w:r>
      <w:r w:rsidR="00BC459E" w:rsidRPr="00D94569">
        <w:rPr>
          <w:rFonts w:asciiTheme="majorHAnsi" w:eastAsia="Times New Roman" w:hAnsiTheme="majorHAnsi" w:cs="Arial"/>
          <w:sz w:val="22"/>
          <w:szCs w:val="22"/>
        </w:rPr>
        <w:t xml:space="preserve"> enabling package</w:t>
      </w:r>
      <w:r w:rsidRPr="00D94569">
        <w:rPr>
          <w:rFonts w:asciiTheme="majorHAnsi" w:eastAsia="Times New Roman" w:hAnsiTheme="majorHAnsi" w:cs="Arial"/>
          <w:sz w:val="22"/>
          <w:szCs w:val="22"/>
        </w:rPr>
        <w:t xml:space="preserve">, is the first new-build stadium to be developed in advance of the </w:t>
      </w:r>
      <w:r w:rsidR="00DA03B8" w:rsidRPr="00D94569">
        <w:rPr>
          <w:rFonts w:asciiTheme="majorHAnsi" w:eastAsia="Times New Roman" w:hAnsiTheme="majorHAnsi" w:cs="Arial"/>
          <w:sz w:val="22"/>
          <w:szCs w:val="22"/>
        </w:rPr>
        <w:t xml:space="preserve">2022 </w:t>
      </w:r>
      <w:r w:rsidRPr="00D94569">
        <w:rPr>
          <w:rFonts w:asciiTheme="majorHAnsi" w:eastAsia="Times New Roman" w:hAnsiTheme="majorHAnsi" w:cs="Arial"/>
          <w:sz w:val="22"/>
          <w:szCs w:val="22"/>
        </w:rPr>
        <w:t>FIFA World Cup</w:t>
      </w:r>
      <w:r w:rsidR="008D389C" w:rsidRPr="00D94569">
        <w:rPr>
          <w:rFonts w:asciiTheme="majorHAnsi" w:eastAsia="Times New Roman" w:hAnsiTheme="majorHAnsi" w:cs="Arial"/>
          <w:sz w:val="22"/>
          <w:szCs w:val="22"/>
          <w:vertAlign w:val="superscript"/>
        </w:rPr>
        <w:t>TM</w:t>
      </w:r>
      <w:r w:rsidR="004A2BDB" w:rsidRPr="00D94569">
        <w:rPr>
          <w:rFonts w:asciiTheme="majorHAnsi" w:eastAsia="Times New Roman" w:hAnsiTheme="majorHAnsi" w:cs="Arial"/>
          <w:sz w:val="22"/>
          <w:szCs w:val="22"/>
        </w:rPr>
        <w:t xml:space="preserve"> in Qatar</w:t>
      </w:r>
      <w:r w:rsidR="00DA03B8" w:rsidRPr="00D94569">
        <w:rPr>
          <w:rFonts w:asciiTheme="majorHAnsi" w:eastAsia="Times New Roman" w:hAnsiTheme="majorHAnsi" w:cs="Arial"/>
          <w:sz w:val="22"/>
          <w:szCs w:val="22"/>
        </w:rPr>
        <w:t>.</w:t>
      </w:r>
      <w:r w:rsidRPr="00D94569">
        <w:rPr>
          <w:rFonts w:asciiTheme="majorHAnsi" w:eastAsia="Times New Roman" w:hAnsiTheme="majorHAnsi" w:cs="Arial"/>
          <w:sz w:val="22"/>
          <w:szCs w:val="22"/>
        </w:rPr>
        <w:t xml:space="preserve"> The 40,000-seat stadium, which had its first structural concrete poured last month, has taken a diligent approach to safety, as confirmed by </w:t>
      </w:r>
      <w:r w:rsidR="00FE1790" w:rsidRPr="00D94569">
        <w:rPr>
          <w:rFonts w:asciiTheme="majorHAnsi" w:eastAsia="Times New Roman" w:hAnsiTheme="majorHAnsi" w:cs="Arial"/>
          <w:sz w:val="22"/>
          <w:szCs w:val="22"/>
        </w:rPr>
        <w:t>Matthew Statham, KEO’s HSE manager</w:t>
      </w:r>
      <w:r w:rsidR="00A20AC8" w:rsidRPr="00D94569">
        <w:rPr>
          <w:rFonts w:asciiTheme="majorHAnsi" w:eastAsia="Times New Roman" w:hAnsiTheme="majorHAnsi" w:cs="Arial"/>
          <w:sz w:val="22"/>
          <w:szCs w:val="22"/>
        </w:rPr>
        <w:t xml:space="preserve"> for the precinct</w:t>
      </w:r>
      <w:r w:rsidR="004B2EDD" w:rsidRPr="00D94569">
        <w:rPr>
          <w:rFonts w:asciiTheme="majorHAnsi" w:eastAsia="Times New Roman" w:hAnsiTheme="majorHAnsi" w:cs="Arial"/>
          <w:sz w:val="22"/>
          <w:szCs w:val="22"/>
        </w:rPr>
        <w:t xml:space="preserve">, who commented: </w:t>
      </w:r>
      <w:r w:rsidRPr="00D94569">
        <w:rPr>
          <w:rFonts w:asciiTheme="majorHAnsi" w:eastAsia="Times New Roman" w:hAnsiTheme="majorHAnsi" w:cs="Arial"/>
          <w:sz w:val="22"/>
          <w:szCs w:val="22"/>
        </w:rPr>
        <w:t>“We observe that all safety measures are in place before works starts and we reward safety practices.</w:t>
      </w:r>
      <w:r w:rsidR="00FE1790" w:rsidRPr="00D94569">
        <w:rPr>
          <w:rFonts w:asciiTheme="majorHAnsi" w:eastAsia="Times New Roman" w:hAnsiTheme="majorHAnsi" w:cs="Arial"/>
          <w:sz w:val="22"/>
          <w:szCs w:val="22"/>
        </w:rPr>
        <w:t xml:space="preserve"> </w:t>
      </w: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145AC5" w:rsidRDefault="00145AC5" w:rsidP="00FE1790">
      <w:pPr>
        <w:rPr>
          <w:rFonts w:asciiTheme="majorHAnsi" w:eastAsia="Times New Roman" w:hAnsiTheme="majorHAnsi" w:cs="Arial"/>
          <w:sz w:val="22"/>
          <w:szCs w:val="22"/>
        </w:rPr>
      </w:pPr>
    </w:p>
    <w:p w:rsidR="00FE1790" w:rsidRDefault="00FE1790" w:rsidP="00FE1790">
      <w:pPr>
        <w:rPr>
          <w:rFonts w:asciiTheme="majorHAnsi" w:hAnsiTheme="majorHAnsi" w:cs="Times New Roman"/>
          <w:sz w:val="22"/>
          <w:szCs w:val="22"/>
        </w:rPr>
      </w:pPr>
      <w:r w:rsidRPr="00D94569">
        <w:rPr>
          <w:rFonts w:asciiTheme="majorHAnsi" w:hAnsiTheme="majorHAnsi" w:cs="Times New Roman"/>
          <w:sz w:val="22"/>
          <w:szCs w:val="22"/>
        </w:rPr>
        <w:t xml:space="preserve">To date the Al Wakrah Precinct has successfully </w:t>
      </w:r>
      <w:r>
        <w:rPr>
          <w:rFonts w:asciiTheme="majorHAnsi" w:hAnsiTheme="majorHAnsi" w:cs="Times New Roman"/>
          <w:sz w:val="22"/>
          <w:szCs w:val="22"/>
        </w:rPr>
        <w:t>completed over one million hours of work without a lost-time incident, something that has only been possible thanks to the combined diligence of all stakeholders involved in this project.”</w:t>
      </w:r>
    </w:p>
    <w:p w:rsidR="00A20AC8" w:rsidRDefault="00A20AC8" w:rsidP="00FE1790">
      <w:pPr>
        <w:rPr>
          <w:rFonts w:asciiTheme="majorHAnsi" w:hAnsiTheme="majorHAnsi" w:cs="Times New Roman"/>
          <w:sz w:val="22"/>
          <w:szCs w:val="22"/>
        </w:rPr>
      </w:pPr>
    </w:p>
    <w:p w:rsidR="004B52AD" w:rsidRPr="00ED6E9C" w:rsidRDefault="004B52AD" w:rsidP="00F2037C">
      <w:pPr>
        <w:jc w:val="both"/>
        <w:rPr>
          <w:rFonts w:asciiTheme="majorHAnsi" w:hAnsiTheme="majorHAnsi" w:cs="Times New Roman"/>
          <w:i/>
          <w:color w:val="0070C0"/>
          <w:sz w:val="22"/>
          <w:szCs w:val="22"/>
        </w:rPr>
      </w:pPr>
      <w:r w:rsidRPr="004449A6">
        <w:rPr>
          <w:rFonts w:asciiTheme="majorHAnsi" w:hAnsiTheme="majorHAnsi" w:cs="Times New Roman"/>
          <w:sz w:val="22"/>
          <w:szCs w:val="22"/>
        </w:rPr>
        <w:t>Doka</w:t>
      </w:r>
      <w:r w:rsidR="006011E5">
        <w:rPr>
          <w:rFonts w:asciiTheme="majorHAnsi" w:hAnsiTheme="majorHAnsi" w:cs="Times New Roman"/>
          <w:sz w:val="22"/>
          <w:szCs w:val="22"/>
        </w:rPr>
        <w:t xml:space="preserve"> </w:t>
      </w:r>
      <w:r w:rsidRPr="004449A6">
        <w:rPr>
          <w:rFonts w:asciiTheme="majorHAnsi" w:hAnsiTheme="majorHAnsi" w:cs="Times New Roman"/>
          <w:sz w:val="22"/>
          <w:szCs w:val="22"/>
        </w:rPr>
        <w:t xml:space="preserve">is currently engaged on a number of ongoing projects in the Middle East including </w:t>
      </w:r>
      <w:r w:rsidR="006011E5">
        <w:rPr>
          <w:rFonts w:asciiTheme="majorHAnsi" w:hAnsiTheme="majorHAnsi" w:cs="Times New Roman"/>
          <w:sz w:val="22"/>
          <w:szCs w:val="22"/>
        </w:rPr>
        <w:t xml:space="preserve">Abu Dhabi Midfield Terminal, </w:t>
      </w:r>
      <w:r w:rsidR="007504D0">
        <w:rPr>
          <w:rFonts w:asciiTheme="majorHAnsi" w:hAnsiTheme="majorHAnsi" w:cs="Times New Roman"/>
          <w:sz w:val="22"/>
          <w:szCs w:val="22"/>
        </w:rPr>
        <w:t xml:space="preserve">the </w:t>
      </w:r>
      <w:r w:rsidR="004C2FE8">
        <w:rPr>
          <w:rFonts w:ascii="Calibri" w:hAnsi="Calibri" w:cs="Times New Roman"/>
          <w:sz w:val="22"/>
          <w:szCs w:val="22"/>
        </w:rPr>
        <w:t>Doha Metro Greenline and Redline Underground and Elevated projects</w:t>
      </w:r>
      <w:r w:rsidR="00A20AC8">
        <w:rPr>
          <w:rFonts w:asciiTheme="majorHAnsi" w:hAnsiTheme="majorHAnsi" w:cs="Times New Roman"/>
          <w:sz w:val="22"/>
          <w:szCs w:val="22"/>
        </w:rPr>
        <w:t xml:space="preserve"> and the</w:t>
      </w:r>
      <w:r w:rsidR="009E4BB7">
        <w:rPr>
          <w:rFonts w:asciiTheme="majorHAnsi" w:hAnsiTheme="majorHAnsi" w:cs="Times New Roman"/>
          <w:sz w:val="22"/>
          <w:szCs w:val="22"/>
        </w:rPr>
        <w:t xml:space="preserve"> completed </w:t>
      </w:r>
      <w:r w:rsidR="00145AC5">
        <w:rPr>
          <w:rFonts w:asciiTheme="majorHAnsi" w:hAnsiTheme="majorHAnsi" w:cs="Times New Roman"/>
          <w:color w:val="000000" w:themeColor="text1"/>
          <w:sz w:val="22"/>
          <w:szCs w:val="22"/>
        </w:rPr>
        <w:t xml:space="preserve">Al </w:t>
      </w:r>
      <w:proofErr w:type="spellStart"/>
      <w:r w:rsidR="00145AC5">
        <w:rPr>
          <w:rFonts w:asciiTheme="majorHAnsi" w:hAnsiTheme="majorHAnsi" w:cs="Times New Roman"/>
          <w:color w:val="000000" w:themeColor="text1"/>
          <w:sz w:val="22"/>
          <w:szCs w:val="22"/>
        </w:rPr>
        <w:t>Sadd</w:t>
      </w:r>
      <w:proofErr w:type="spellEnd"/>
      <w:r w:rsidR="00145AC5">
        <w:rPr>
          <w:rFonts w:asciiTheme="majorHAnsi" w:hAnsiTheme="majorHAnsi" w:cs="Times New Roman"/>
          <w:color w:val="000000" w:themeColor="text1"/>
          <w:sz w:val="22"/>
          <w:szCs w:val="22"/>
        </w:rPr>
        <w:t xml:space="preserve"> Multipur</w:t>
      </w:r>
      <w:r w:rsidR="00ED6E9C" w:rsidRPr="009E4BB7">
        <w:rPr>
          <w:rFonts w:asciiTheme="majorHAnsi" w:hAnsiTheme="majorHAnsi" w:cs="Times New Roman"/>
          <w:color w:val="000000" w:themeColor="text1"/>
          <w:sz w:val="22"/>
          <w:szCs w:val="22"/>
        </w:rPr>
        <w:t>pose Sports Hall</w:t>
      </w:r>
      <w:r w:rsidR="00B3121C">
        <w:rPr>
          <w:rFonts w:asciiTheme="majorHAnsi" w:hAnsiTheme="majorHAnsi" w:cs="Times New Roman"/>
          <w:color w:val="000000" w:themeColor="text1"/>
          <w:sz w:val="22"/>
          <w:szCs w:val="22"/>
        </w:rPr>
        <w:t xml:space="preserve"> in Qatar.</w:t>
      </w:r>
    </w:p>
    <w:p w:rsidR="00F2037C" w:rsidRPr="004449A6" w:rsidRDefault="00F2037C" w:rsidP="00F2037C">
      <w:pPr>
        <w:bidi/>
        <w:jc w:val="both"/>
        <w:rPr>
          <w:rFonts w:asciiTheme="majorHAnsi" w:hAnsiTheme="majorHAnsi" w:cs="Times New Roman"/>
          <w:sz w:val="22"/>
          <w:szCs w:val="22"/>
          <w:rtl/>
        </w:rPr>
      </w:pPr>
    </w:p>
    <w:p w:rsidR="00F2037C" w:rsidRPr="004449A6" w:rsidRDefault="00F2037C" w:rsidP="00F2037C">
      <w:pPr>
        <w:jc w:val="both"/>
        <w:rPr>
          <w:rFonts w:asciiTheme="majorHAnsi" w:hAnsiTheme="majorHAnsi" w:cs="Times New Roman"/>
          <w:b/>
          <w:sz w:val="22"/>
          <w:szCs w:val="22"/>
        </w:rPr>
      </w:pPr>
      <w:r w:rsidRPr="004449A6">
        <w:rPr>
          <w:rFonts w:asciiTheme="majorHAnsi" w:hAnsiTheme="majorHAnsi" w:cs="Arial"/>
          <w:color w:val="000000"/>
          <w:sz w:val="22"/>
          <w:szCs w:val="22"/>
        </w:rPr>
        <w:tab/>
      </w:r>
      <w:r w:rsidRPr="004449A6">
        <w:rPr>
          <w:rFonts w:asciiTheme="majorHAnsi" w:hAnsiTheme="majorHAnsi" w:cs="Arial"/>
          <w:color w:val="000000"/>
          <w:sz w:val="22"/>
          <w:szCs w:val="22"/>
        </w:rPr>
        <w:tab/>
      </w:r>
      <w:r w:rsidRPr="004449A6">
        <w:rPr>
          <w:rFonts w:asciiTheme="majorHAnsi" w:hAnsiTheme="majorHAnsi" w:cs="Arial"/>
          <w:color w:val="000000"/>
          <w:sz w:val="22"/>
          <w:szCs w:val="22"/>
        </w:rPr>
        <w:tab/>
      </w:r>
      <w:r w:rsidRPr="004449A6">
        <w:rPr>
          <w:rFonts w:asciiTheme="majorHAnsi" w:hAnsiTheme="majorHAnsi" w:cs="Arial"/>
          <w:color w:val="000000"/>
          <w:sz w:val="22"/>
          <w:szCs w:val="22"/>
        </w:rPr>
        <w:tab/>
      </w:r>
      <w:r w:rsidRPr="004449A6">
        <w:rPr>
          <w:rFonts w:asciiTheme="majorHAnsi" w:hAnsiTheme="majorHAnsi" w:cs="Arial"/>
          <w:bCs/>
          <w:color w:val="000000"/>
          <w:sz w:val="22"/>
          <w:szCs w:val="22"/>
        </w:rPr>
        <w:tab/>
      </w:r>
      <w:r w:rsidRPr="004449A6">
        <w:rPr>
          <w:rFonts w:asciiTheme="majorHAnsi" w:hAnsiTheme="majorHAnsi" w:cs="Arial"/>
          <w:b/>
          <w:bCs/>
          <w:color w:val="000000"/>
          <w:sz w:val="22"/>
          <w:szCs w:val="22"/>
        </w:rPr>
        <w:t>[[END]]</w:t>
      </w:r>
    </w:p>
    <w:p w:rsidR="00776726" w:rsidRPr="004449A6" w:rsidRDefault="00776726" w:rsidP="00F2037C">
      <w:pPr>
        <w:jc w:val="both"/>
        <w:rPr>
          <w:rFonts w:asciiTheme="majorHAnsi" w:hAnsiTheme="majorHAnsi" w:cs="Arial"/>
          <w:b/>
          <w:bCs/>
          <w:color w:val="000000"/>
          <w:sz w:val="22"/>
          <w:szCs w:val="22"/>
        </w:rPr>
      </w:pPr>
    </w:p>
    <w:p w:rsidR="00776726" w:rsidRPr="004449A6" w:rsidRDefault="00776726" w:rsidP="00F2037C">
      <w:pPr>
        <w:jc w:val="both"/>
        <w:rPr>
          <w:rFonts w:asciiTheme="majorHAnsi" w:hAnsiTheme="majorHAnsi" w:cs="Arial"/>
          <w:b/>
          <w:bCs/>
          <w:color w:val="000000"/>
          <w:sz w:val="22"/>
          <w:szCs w:val="22"/>
        </w:rPr>
      </w:pPr>
    </w:p>
    <w:p w:rsidR="00F2037C" w:rsidRPr="004449A6" w:rsidRDefault="00F2037C" w:rsidP="00F2037C">
      <w:pPr>
        <w:jc w:val="both"/>
        <w:rPr>
          <w:rFonts w:asciiTheme="majorHAnsi" w:hAnsiTheme="majorHAnsi" w:cs="Times New Roman"/>
          <w:b/>
          <w:sz w:val="22"/>
          <w:szCs w:val="22"/>
        </w:rPr>
      </w:pPr>
      <w:r w:rsidRPr="004449A6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ABOUT </w:t>
      </w:r>
      <w:r w:rsidRPr="004449A6">
        <w:rPr>
          <w:rFonts w:asciiTheme="majorHAnsi" w:hAnsiTheme="majorHAnsi" w:cs="Arial"/>
          <w:b/>
          <w:color w:val="000000"/>
          <w:sz w:val="22"/>
          <w:szCs w:val="22"/>
        </w:rPr>
        <w:t>DOKA</w:t>
      </w:r>
      <w:r w:rsidR="00211D23" w:rsidRPr="004449A6">
        <w:rPr>
          <w:rFonts w:asciiTheme="majorHAnsi" w:hAnsiTheme="majorHAnsi" w:cs="Arial"/>
          <w:b/>
          <w:color w:val="000000"/>
          <w:sz w:val="22"/>
          <w:szCs w:val="22"/>
        </w:rPr>
        <w:t xml:space="preserve"> GROUP</w:t>
      </w:r>
      <w:r w:rsidRPr="004449A6">
        <w:rPr>
          <w:rFonts w:asciiTheme="majorHAnsi" w:hAnsiTheme="majorHAnsi" w:cs="Arial"/>
          <w:b/>
          <w:color w:val="000000"/>
          <w:sz w:val="22"/>
          <w:szCs w:val="22"/>
        </w:rPr>
        <w:t xml:space="preserve"> </w:t>
      </w:r>
      <w:r w:rsidR="00211D23" w:rsidRPr="004449A6">
        <w:rPr>
          <w:rFonts w:asciiTheme="majorHAnsi" w:hAnsiTheme="majorHAnsi" w:cs="Arial"/>
          <w:b/>
          <w:color w:val="000000"/>
          <w:sz w:val="22"/>
          <w:szCs w:val="22"/>
        </w:rPr>
        <w:t>(</w:t>
      </w:r>
      <w:r w:rsidRPr="004449A6">
        <w:rPr>
          <w:rFonts w:asciiTheme="majorHAnsi" w:hAnsiTheme="majorHAnsi" w:cs="Arial"/>
          <w:b/>
          <w:color w:val="000000"/>
          <w:sz w:val="22"/>
          <w:szCs w:val="22"/>
        </w:rPr>
        <w:t>GmbH</w:t>
      </w:r>
      <w:r w:rsidR="00211D23" w:rsidRPr="004449A6">
        <w:rPr>
          <w:rFonts w:asciiTheme="majorHAnsi" w:hAnsiTheme="majorHAnsi" w:cs="Arial"/>
          <w:b/>
          <w:color w:val="000000"/>
          <w:sz w:val="22"/>
          <w:szCs w:val="22"/>
        </w:rPr>
        <w:t xml:space="preserve">) </w:t>
      </w:r>
      <w:r w:rsidRPr="004449A6">
        <w:rPr>
          <w:rFonts w:asciiTheme="majorHAnsi" w:hAnsiTheme="majorHAnsi" w:cs="Arial"/>
          <w:b/>
          <w:color w:val="000000"/>
          <w:sz w:val="22"/>
          <w:szCs w:val="22"/>
        </w:rPr>
        <w:t>– “The formwork experts”</w:t>
      </w:r>
    </w:p>
    <w:p w:rsidR="00F2037C" w:rsidRPr="004449A6" w:rsidRDefault="00F2037C" w:rsidP="00F2037C">
      <w:pPr>
        <w:jc w:val="both"/>
        <w:rPr>
          <w:rFonts w:asciiTheme="majorHAnsi" w:eastAsia="Times New Roman" w:hAnsiTheme="majorHAnsi" w:cs="Times New Roman"/>
          <w:sz w:val="22"/>
          <w:szCs w:val="22"/>
        </w:rPr>
      </w:pPr>
    </w:p>
    <w:p w:rsidR="00F2037C" w:rsidRPr="004449A6" w:rsidRDefault="00F2037C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4449A6">
        <w:rPr>
          <w:rFonts w:asciiTheme="majorHAnsi" w:hAnsiTheme="majorHAnsi" w:cs="Arial"/>
          <w:color w:val="000000"/>
          <w:sz w:val="22"/>
          <w:szCs w:val="22"/>
        </w:rPr>
        <w:t xml:space="preserve">Founded in 1958, the Doka Group was established in Amstetten, Austria where it supplied formwork and engineering solutions to the numerous infrastructure projects. </w:t>
      </w:r>
    </w:p>
    <w:p w:rsidR="00F2037C" w:rsidRPr="004449A6" w:rsidRDefault="00F2037C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F2037C" w:rsidRPr="004449A6" w:rsidRDefault="00F2037C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4449A6">
        <w:rPr>
          <w:rFonts w:asciiTheme="majorHAnsi" w:hAnsiTheme="majorHAnsi" w:cs="Arial"/>
          <w:color w:val="000000"/>
          <w:sz w:val="22"/>
          <w:szCs w:val="22"/>
        </w:rPr>
        <w:t xml:space="preserve">In 1961, the company expanded its operations to Germany and further to Brazil and Kuwait in 1977. </w:t>
      </w:r>
      <w:r w:rsidR="00D1263D" w:rsidRPr="004449A6">
        <w:rPr>
          <w:rFonts w:asciiTheme="majorHAnsi" w:hAnsiTheme="majorHAnsi" w:cs="Arial"/>
          <w:color w:val="000000"/>
          <w:sz w:val="22"/>
          <w:szCs w:val="22"/>
        </w:rPr>
        <w:t xml:space="preserve"> </w:t>
      </w:r>
      <w:r w:rsidR="00D1263D" w:rsidRPr="004449A6">
        <w:rPr>
          <w:rFonts w:asciiTheme="majorHAnsi" w:hAnsiTheme="majorHAnsi"/>
          <w:sz w:val="22"/>
          <w:szCs w:val="22"/>
        </w:rPr>
        <w:t>With more than 160 sales and logistics facilities in over 70 countries, the Doka Group has a highly efficient distribution network which ensures that equipment and technical support are provided swiftly and professionally.</w:t>
      </w:r>
    </w:p>
    <w:p w:rsidR="0000089F" w:rsidRPr="004449A6" w:rsidRDefault="0000089F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00089F" w:rsidRPr="004449A6" w:rsidRDefault="0000089F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4449A6">
        <w:rPr>
          <w:rFonts w:asciiTheme="majorHAnsi" w:hAnsiTheme="majorHAnsi" w:cs="Arial"/>
          <w:color w:val="000000"/>
          <w:sz w:val="22"/>
          <w:szCs w:val="22"/>
        </w:rPr>
        <w:t xml:space="preserve">Supplying a range of products, systems and design services, including formwork panels, slab formwork, wall formwork, one-sided wall formwork, climbing formwork, tunnel formwork, dam formwork, bridge formwork, shoring/false work, tie systems and filed support, software and training, Doka’s business includes production, equipment sale &amp; rental, engineering and maintenance. </w:t>
      </w:r>
    </w:p>
    <w:p w:rsidR="0000089F" w:rsidRPr="004449A6" w:rsidRDefault="0000089F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00089F" w:rsidRDefault="00D1263D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  <w:r w:rsidRPr="004449A6">
        <w:rPr>
          <w:rFonts w:asciiTheme="majorHAnsi" w:hAnsiTheme="majorHAnsi"/>
          <w:sz w:val="22"/>
          <w:szCs w:val="22"/>
        </w:rPr>
        <w:t xml:space="preserve">An enterprise forming part of the Umdasch Group, the Doka Group employs a worldwide workforce of more than 6000. </w:t>
      </w:r>
      <w:r w:rsidR="0000089F" w:rsidRPr="004449A6">
        <w:rPr>
          <w:rFonts w:asciiTheme="majorHAnsi" w:hAnsiTheme="majorHAnsi" w:cs="Arial"/>
          <w:color w:val="000000"/>
          <w:sz w:val="22"/>
          <w:szCs w:val="22"/>
        </w:rPr>
        <w:t xml:space="preserve">In 2013, the group’s combined revenues reached €1.1 billion </w:t>
      </w:r>
      <w:r w:rsidR="00211D23" w:rsidRPr="004449A6">
        <w:rPr>
          <w:rFonts w:asciiTheme="majorHAnsi" w:hAnsiTheme="majorHAnsi" w:cs="Arial"/>
          <w:color w:val="000000"/>
          <w:sz w:val="22"/>
          <w:szCs w:val="22"/>
        </w:rPr>
        <w:t xml:space="preserve">of which 88% </w:t>
      </w:r>
      <w:r w:rsidR="00DF44F1" w:rsidRPr="004449A6">
        <w:rPr>
          <w:rFonts w:asciiTheme="majorHAnsi" w:hAnsiTheme="majorHAnsi" w:cs="Arial"/>
          <w:color w:val="000000"/>
          <w:sz w:val="22"/>
          <w:szCs w:val="22"/>
        </w:rPr>
        <w:t>were generated from international</w:t>
      </w:r>
      <w:r w:rsidR="00543B97" w:rsidRPr="004449A6">
        <w:rPr>
          <w:rFonts w:asciiTheme="majorHAnsi" w:hAnsiTheme="majorHAnsi" w:cs="Arial"/>
          <w:color w:val="000000"/>
          <w:sz w:val="22"/>
          <w:szCs w:val="22"/>
        </w:rPr>
        <w:t xml:space="preserve"> projects.</w:t>
      </w:r>
    </w:p>
    <w:p w:rsidR="00DA7738" w:rsidRPr="004449A6" w:rsidRDefault="00DA7738" w:rsidP="00F2037C">
      <w:pPr>
        <w:jc w:val="both"/>
        <w:rPr>
          <w:rFonts w:asciiTheme="majorHAnsi" w:hAnsiTheme="majorHAnsi" w:cs="Arial"/>
          <w:color w:val="000000"/>
          <w:sz w:val="22"/>
          <w:szCs w:val="22"/>
        </w:rPr>
      </w:pPr>
    </w:p>
    <w:p w:rsidR="0000089F" w:rsidRPr="005E29E3" w:rsidRDefault="0000089F" w:rsidP="00F2037C">
      <w:pPr>
        <w:jc w:val="both"/>
        <w:rPr>
          <w:rFonts w:ascii="Calibri" w:hAnsi="Calibri" w:cs="Arial"/>
          <w:sz w:val="22"/>
          <w:szCs w:val="22"/>
        </w:rPr>
      </w:pPr>
    </w:p>
    <w:p w:rsidR="009209CF" w:rsidRPr="00EC6591" w:rsidRDefault="009209CF" w:rsidP="009209CF">
      <w:pPr>
        <w:pStyle w:val="NormalWeb"/>
        <w:spacing w:before="0" w:beforeAutospacing="0" w:after="0" w:afterAutospacing="0"/>
        <w:rPr>
          <w:rFonts w:ascii="Arial" w:hAnsi="Arial" w:cs="Arial"/>
          <w:b/>
          <w:sz w:val="20"/>
          <w:szCs w:val="20"/>
          <w:lang w:val="en-GB"/>
        </w:rPr>
      </w:pPr>
      <w:r w:rsidRPr="00EC6591">
        <w:rPr>
          <w:rFonts w:ascii="Arial" w:hAnsi="Arial" w:cs="Arial"/>
          <w:b/>
          <w:sz w:val="20"/>
          <w:szCs w:val="20"/>
          <w:lang w:val="en-GB"/>
        </w:rPr>
        <w:t>Captions:</w:t>
      </w:r>
    </w:p>
    <w:p w:rsidR="009209CF" w:rsidRPr="00EC6591" w:rsidRDefault="009209CF" w:rsidP="005E29E3">
      <w:pPr>
        <w:pStyle w:val="Fotohinweis"/>
        <w:jc w:val="left"/>
        <w:rPr>
          <w:sz w:val="20"/>
          <w:lang w:val="en-GB"/>
        </w:rPr>
      </w:pPr>
    </w:p>
    <w:p w:rsidR="009209CF" w:rsidRPr="00EC6591" w:rsidRDefault="009209CF" w:rsidP="009209CF">
      <w:pPr>
        <w:pStyle w:val="Bildunterschrift"/>
        <w:spacing w:before="0"/>
        <w:rPr>
          <w:sz w:val="20"/>
          <w:lang w:val="en-US" w:eastAsia="en-US"/>
        </w:rPr>
      </w:pPr>
      <w:r w:rsidRPr="00EC6591">
        <w:rPr>
          <w:sz w:val="20"/>
          <w:lang w:val="en-US" w:eastAsia="en-US"/>
        </w:rPr>
        <w:t>Doka_2015_03_Safety_IMG_0</w:t>
      </w:r>
      <w:r w:rsidR="00A05701">
        <w:rPr>
          <w:sz w:val="20"/>
          <w:lang w:val="en-US" w:eastAsia="en-US"/>
        </w:rPr>
        <w:t>1</w:t>
      </w:r>
    </w:p>
    <w:p w:rsidR="00EC6591" w:rsidRPr="00EC6591" w:rsidRDefault="00EC6591" w:rsidP="00EC6591">
      <w:pPr>
        <w:rPr>
          <w:rFonts w:ascii="Arial" w:hAnsi="Arial" w:cs="Arial"/>
          <w:sz w:val="20"/>
          <w:szCs w:val="20"/>
        </w:rPr>
      </w:pPr>
      <w:proofErr w:type="spellStart"/>
      <w:r w:rsidRPr="00EC6591">
        <w:rPr>
          <w:rFonts w:ascii="Arial" w:hAnsi="Arial" w:cs="Arial"/>
          <w:sz w:val="20"/>
          <w:szCs w:val="20"/>
        </w:rPr>
        <w:t>Doka</w:t>
      </w:r>
      <w:proofErr w:type="spellEnd"/>
      <w:r w:rsidRPr="00EC6591">
        <w:rPr>
          <w:rFonts w:ascii="Arial" w:hAnsi="Arial" w:cs="Arial"/>
          <w:sz w:val="20"/>
          <w:szCs w:val="20"/>
        </w:rPr>
        <w:t xml:space="preserve"> Qatar Formwork Instructor guides workers on </w:t>
      </w:r>
      <w:r w:rsidRPr="00EC6591">
        <w:rPr>
          <w:rFonts w:ascii="Arial" w:hAnsi="Arial" w:cs="Arial"/>
          <w:b/>
          <w:bCs/>
          <w:sz w:val="20"/>
          <w:szCs w:val="20"/>
        </w:rPr>
        <w:t>how to safely lift</w:t>
      </w:r>
      <w:r w:rsidRPr="00EC6591">
        <w:rPr>
          <w:rFonts w:ascii="Arial" w:hAnsi="Arial" w:cs="Arial"/>
          <w:sz w:val="20"/>
          <w:szCs w:val="20"/>
        </w:rPr>
        <w:t xml:space="preserve"> Large-area formwork Top 50 panel before casting.</w:t>
      </w:r>
    </w:p>
    <w:p w:rsidR="009209CF" w:rsidRDefault="009209CF" w:rsidP="009209CF">
      <w:pPr>
        <w:pStyle w:val="Fotohinweis"/>
        <w:rPr>
          <w:sz w:val="20"/>
          <w:lang w:val="en-GB"/>
        </w:rPr>
      </w:pPr>
      <w:r w:rsidRPr="00EC6591">
        <w:rPr>
          <w:sz w:val="20"/>
          <w:lang w:val="en-GB"/>
        </w:rPr>
        <w:t xml:space="preserve">Photo: </w:t>
      </w:r>
      <w:proofErr w:type="spellStart"/>
      <w:r w:rsidRPr="00EC6591">
        <w:rPr>
          <w:sz w:val="20"/>
          <w:lang w:val="en-GB"/>
        </w:rPr>
        <w:t>Doka</w:t>
      </w:r>
      <w:proofErr w:type="spellEnd"/>
    </w:p>
    <w:p w:rsidR="00A05701" w:rsidRPr="00EC6591" w:rsidRDefault="00A05701" w:rsidP="00A05701">
      <w:pPr>
        <w:pStyle w:val="Bildunterschrift"/>
        <w:spacing w:before="0"/>
        <w:rPr>
          <w:sz w:val="20"/>
          <w:lang w:val="en-US" w:eastAsia="en-US"/>
        </w:rPr>
      </w:pPr>
      <w:r w:rsidRPr="00EC6591">
        <w:rPr>
          <w:sz w:val="20"/>
          <w:lang w:val="en-US" w:eastAsia="en-US"/>
        </w:rPr>
        <w:t>Doka_2015_03_Safety_IMG_0</w:t>
      </w:r>
      <w:r>
        <w:rPr>
          <w:sz w:val="20"/>
          <w:lang w:val="en-US" w:eastAsia="en-US"/>
        </w:rPr>
        <w:t>2</w:t>
      </w:r>
    </w:p>
    <w:p w:rsidR="00A05701" w:rsidRPr="00EC6591" w:rsidRDefault="00A05701" w:rsidP="009E55FC">
      <w:pPr>
        <w:pStyle w:val="Fotohinweis"/>
        <w:jc w:val="left"/>
        <w:rPr>
          <w:sz w:val="20"/>
          <w:lang w:val="en-GB"/>
        </w:rPr>
      </w:pPr>
      <w:proofErr w:type="spellStart"/>
      <w:r w:rsidRPr="00EC6591">
        <w:rPr>
          <w:sz w:val="20"/>
          <w:lang w:val="en-GB"/>
        </w:rPr>
        <w:t>Doka</w:t>
      </w:r>
      <w:proofErr w:type="spellEnd"/>
      <w:r w:rsidRPr="00EC6591">
        <w:rPr>
          <w:sz w:val="20"/>
          <w:lang w:val="en-GB"/>
        </w:rPr>
        <w:t xml:space="preserve"> Qatar Formwork Instructor demonstrates to workers on </w:t>
      </w:r>
      <w:r w:rsidRPr="00EC6591">
        <w:rPr>
          <w:b/>
          <w:bCs/>
          <w:sz w:val="20"/>
          <w:lang w:val="en-GB"/>
        </w:rPr>
        <w:t>how to safely assemble</w:t>
      </w:r>
      <w:r w:rsidRPr="00EC6591">
        <w:rPr>
          <w:sz w:val="20"/>
          <w:lang w:val="en-GB"/>
        </w:rPr>
        <w:t xml:space="preserve"> Large-area formwork Top 50 panel before casting.                                                 Photo: </w:t>
      </w:r>
      <w:proofErr w:type="spellStart"/>
      <w:r w:rsidRPr="00EC6591">
        <w:rPr>
          <w:sz w:val="20"/>
          <w:lang w:val="en-GB"/>
        </w:rPr>
        <w:t>Doka</w:t>
      </w:r>
      <w:proofErr w:type="spellEnd"/>
    </w:p>
    <w:p w:rsidR="0000089F" w:rsidRPr="00F2037C" w:rsidRDefault="0000089F" w:rsidP="00F2037C">
      <w:pPr>
        <w:jc w:val="both"/>
        <w:rPr>
          <w:rFonts w:ascii="Calibri" w:hAnsi="Calibri" w:cs="Arial"/>
          <w:color w:val="000000"/>
          <w:sz w:val="22"/>
          <w:szCs w:val="22"/>
        </w:rPr>
      </w:pPr>
    </w:p>
    <w:sectPr w:rsidR="0000089F" w:rsidRPr="00F2037C" w:rsidSect="003B1DE2">
      <w:headerReference w:type="even" r:id="rId7"/>
      <w:headerReference w:type="default" r:id="rId8"/>
      <w:headerReference w:type="first" r:id="rId9"/>
      <w:pgSz w:w="11900" w:h="16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4569" w:rsidRDefault="00D94569" w:rsidP="003B1DE2">
      <w:r>
        <w:separator/>
      </w:r>
    </w:p>
  </w:endnote>
  <w:endnote w:type="continuationSeparator" w:id="0">
    <w:p w:rsidR="00D94569" w:rsidRDefault="00D94569" w:rsidP="003B1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4569" w:rsidRDefault="00D94569" w:rsidP="003B1DE2">
      <w:r>
        <w:separator/>
      </w:r>
    </w:p>
  </w:footnote>
  <w:footnote w:type="continuationSeparator" w:id="0">
    <w:p w:rsidR="00D94569" w:rsidRDefault="00D94569" w:rsidP="003B1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569" w:rsidRDefault="00AE74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7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Doka A4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569" w:rsidRDefault="00AE74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6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Doka A4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569" w:rsidRDefault="00AE74E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8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Doka A4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206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1DE2"/>
    <w:rsid w:val="0000089F"/>
    <w:rsid w:val="000607A8"/>
    <w:rsid w:val="00074442"/>
    <w:rsid w:val="000B372D"/>
    <w:rsid w:val="000F0DB3"/>
    <w:rsid w:val="00145AC5"/>
    <w:rsid w:val="001757BE"/>
    <w:rsid w:val="00195281"/>
    <w:rsid w:val="00195BBE"/>
    <w:rsid w:val="001B27CF"/>
    <w:rsid w:val="00201629"/>
    <w:rsid w:val="00211D23"/>
    <w:rsid w:val="00237E90"/>
    <w:rsid w:val="00283B38"/>
    <w:rsid w:val="002B5F63"/>
    <w:rsid w:val="002D6882"/>
    <w:rsid w:val="00345AE2"/>
    <w:rsid w:val="00365580"/>
    <w:rsid w:val="00394E89"/>
    <w:rsid w:val="003A4813"/>
    <w:rsid w:val="003B1DE2"/>
    <w:rsid w:val="003E7308"/>
    <w:rsid w:val="00423023"/>
    <w:rsid w:val="004449A6"/>
    <w:rsid w:val="00482C5E"/>
    <w:rsid w:val="004A2BDB"/>
    <w:rsid w:val="004B2EDD"/>
    <w:rsid w:val="004B52AD"/>
    <w:rsid w:val="004C2FE8"/>
    <w:rsid w:val="004D6788"/>
    <w:rsid w:val="00503701"/>
    <w:rsid w:val="00543B97"/>
    <w:rsid w:val="00554B44"/>
    <w:rsid w:val="005E29E3"/>
    <w:rsid w:val="005F70B5"/>
    <w:rsid w:val="006011E5"/>
    <w:rsid w:val="0062555A"/>
    <w:rsid w:val="006E06CD"/>
    <w:rsid w:val="00732490"/>
    <w:rsid w:val="00734C6D"/>
    <w:rsid w:val="007504D0"/>
    <w:rsid w:val="00776726"/>
    <w:rsid w:val="007B3E3E"/>
    <w:rsid w:val="007D0DC8"/>
    <w:rsid w:val="00805031"/>
    <w:rsid w:val="0082140B"/>
    <w:rsid w:val="00831157"/>
    <w:rsid w:val="00846B1A"/>
    <w:rsid w:val="00863CF8"/>
    <w:rsid w:val="00880A7F"/>
    <w:rsid w:val="00885850"/>
    <w:rsid w:val="008B68C5"/>
    <w:rsid w:val="008D389C"/>
    <w:rsid w:val="008F7AB4"/>
    <w:rsid w:val="009209CF"/>
    <w:rsid w:val="009446BC"/>
    <w:rsid w:val="0095663F"/>
    <w:rsid w:val="009972EC"/>
    <w:rsid w:val="009A5CDE"/>
    <w:rsid w:val="009C7FBC"/>
    <w:rsid w:val="009E4BB7"/>
    <w:rsid w:val="009E55FC"/>
    <w:rsid w:val="00A05701"/>
    <w:rsid w:val="00A119E3"/>
    <w:rsid w:val="00A15CC6"/>
    <w:rsid w:val="00A20AC8"/>
    <w:rsid w:val="00A21F0A"/>
    <w:rsid w:val="00A22ABB"/>
    <w:rsid w:val="00AC19E4"/>
    <w:rsid w:val="00AC31E0"/>
    <w:rsid w:val="00AE74E1"/>
    <w:rsid w:val="00B050C3"/>
    <w:rsid w:val="00B14ECE"/>
    <w:rsid w:val="00B25485"/>
    <w:rsid w:val="00B3121C"/>
    <w:rsid w:val="00B60CC5"/>
    <w:rsid w:val="00B672C6"/>
    <w:rsid w:val="00B73D6B"/>
    <w:rsid w:val="00BC459E"/>
    <w:rsid w:val="00BD77D9"/>
    <w:rsid w:val="00BE18DC"/>
    <w:rsid w:val="00C16A42"/>
    <w:rsid w:val="00C3220B"/>
    <w:rsid w:val="00C72D51"/>
    <w:rsid w:val="00C85FE7"/>
    <w:rsid w:val="00CB2471"/>
    <w:rsid w:val="00CB52F4"/>
    <w:rsid w:val="00CC20EC"/>
    <w:rsid w:val="00CF00E6"/>
    <w:rsid w:val="00D1263D"/>
    <w:rsid w:val="00D218C1"/>
    <w:rsid w:val="00D5127C"/>
    <w:rsid w:val="00D75C61"/>
    <w:rsid w:val="00D94569"/>
    <w:rsid w:val="00DA03B8"/>
    <w:rsid w:val="00DA7738"/>
    <w:rsid w:val="00DB3862"/>
    <w:rsid w:val="00DE4B77"/>
    <w:rsid w:val="00DF44F1"/>
    <w:rsid w:val="00E030C9"/>
    <w:rsid w:val="00E30076"/>
    <w:rsid w:val="00E40CA2"/>
    <w:rsid w:val="00E71C00"/>
    <w:rsid w:val="00EC6591"/>
    <w:rsid w:val="00ED6E9C"/>
    <w:rsid w:val="00EF68CD"/>
    <w:rsid w:val="00F2037C"/>
    <w:rsid w:val="00F346B3"/>
    <w:rsid w:val="00F902C0"/>
    <w:rsid w:val="00FB26C4"/>
    <w:rsid w:val="00FC1DF3"/>
    <w:rsid w:val="00FE1790"/>
    <w:rsid w:val="00FF6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37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DE2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B1DE2"/>
  </w:style>
  <w:style w:type="paragraph" w:styleId="Footer">
    <w:name w:val="footer"/>
    <w:basedOn w:val="Normal"/>
    <w:link w:val="FooterChar"/>
    <w:uiPriority w:val="99"/>
    <w:unhideWhenUsed/>
    <w:rsid w:val="003B1DE2"/>
    <w:pPr>
      <w:tabs>
        <w:tab w:val="center" w:pos="4320"/>
        <w:tab w:val="right" w:pos="864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B1DE2"/>
  </w:style>
  <w:style w:type="paragraph" w:styleId="BalloonText">
    <w:name w:val="Balloon Text"/>
    <w:basedOn w:val="Normal"/>
    <w:link w:val="BalloonTextChar"/>
    <w:uiPriority w:val="99"/>
    <w:semiHidden/>
    <w:unhideWhenUsed/>
    <w:rsid w:val="00482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C5E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D6E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D6E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D6E9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E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E9C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D6E9C"/>
    <w:rPr>
      <w:lang w:val="en-GB"/>
    </w:rPr>
  </w:style>
  <w:style w:type="paragraph" w:customStyle="1" w:styleId="Einleitung">
    <w:name w:val="Einleitung"/>
    <w:basedOn w:val="NormalWeb"/>
    <w:next w:val="NormalWeb"/>
    <w:rsid w:val="009209CF"/>
    <w:pPr>
      <w:overflowPunct w:val="0"/>
      <w:autoSpaceDE w:val="0"/>
      <w:autoSpaceDN w:val="0"/>
      <w:adjustRightInd w:val="0"/>
      <w:spacing w:before="0" w:beforeAutospacing="0" w:after="0" w:afterAutospacing="0"/>
      <w:textAlignment w:val="baseline"/>
    </w:pPr>
    <w:rPr>
      <w:rFonts w:ascii="Arial" w:hAnsi="Arial"/>
      <w:b/>
      <w:bCs/>
      <w:sz w:val="22"/>
      <w:szCs w:val="20"/>
      <w:lang w:val="de-DE" w:eastAsia="de-DE"/>
    </w:rPr>
  </w:style>
  <w:style w:type="paragraph" w:customStyle="1" w:styleId="Fotohinweis">
    <w:name w:val="Fotohinweis"/>
    <w:basedOn w:val="Normal"/>
    <w:rsid w:val="009209CF"/>
    <w:pPr>
      <w:overflowPunct w:val="0"/>
      <w:autoSpaceDE w:val="0"/>
      <w:autoSpaceDN w:val="0"/>
      <w:adjustRightInd w:val="0"/>
      <w:jc w:val="right"/>
      <w:textAlignment w:val="baseline"/>
    </w:pPr>
    <w:rPr>
      <w:rFonts w:ascii="Arial" w:eastAsia="Times New Roman" w:hAnsi="Arial" w:cs="Arial"/>
      <w:sz w:val="22"/>
      <w:szCs w:val="20"/>
      <w:lang w:val="de-DE" w:eastAsia="de-DE"/>
    </w:rPr>
  </w:style>
  <w:style w:type="paragraph" w:customStyle="1" w:styleId="Bildunterschrift">
    <w:name w:val="Bildunterschrift"/>
    <w:basedOn w:val="Normal"/>
    <w:rsid w:val="009209CF"/>
    <w:pPr>
      <w:keepNext/>
      <w:keepLines/>
      <w:overflowPunct w:val="0"/>
      <w:autoSpaceDE w:val="0"/>
      <w:autoSpaceDN w:val="0"/>
      <w:adjustRightInd w:val="0"/>
      <w:spacing w:before="240"/>
      <w:textAlignment w:val="baseline"/>
    </w:pPr>
    <w:rPr>
      <w:rFonts w:ascii="Arial" w:eastAsia="Times New Roman" w:hAnsi="Arial" w:cs="Arial"/>
      <w:b/>
      <w:bCs/>
      <w:iCs/>
      <w:sz w:val="22"/>
      <w:szCs w:val="20"/>
      <w:lang w:val="de-DE" w:eastAsia="de-DE"/>
    </w:rPr>
  </w:style>
  <w:style w:type="paragraph" w:styleId="NormalWeb">
    <w:name w:val="Normal (Web)"/>
    <w:basedOn w:val="Normal"/>
    <w:uiPriority w:val="99"/>
    <w:unhideWhenUsed/>
    <w:rsid w:val="009209CF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37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B1DE2"/>
    <w:pPr>
      <w:tabs>
        <w:tab w:val="center" w:pos="4320"/>
        <w:tab w:val="right" w:pos="8640"/>
      </w:tabs>
    </w:pPr>
    <w:rPr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B1DE2"/>
  </w:style>
  <w:style w:type="paragraph" w:styleId="Footer">
    <w:name w:val="footer"/>
    <w:basedOn w:val="Normal"/>
    <w:link w:val="FooterChar"/>
    <w:uiPriority w:val="99"/>
    <w:unhideWhenUsed/>
    <w:rsid w:val="003B1DE2"/>
    <w:pPr>
      <w:tabs>
        <w:tab w:val="center" w:pos="4320"/>
        <w:tab w:val="right" w:pos="8640"/>
      </w:tabs>
    </w:pPr>
    <w:rPr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B1DE2"/>
  </w:style>
  <w:style w:type="paragraph" w:styleId="BalloonText">
    <w:name w:val="Balloon Text"/>
    <w:basedOn w:val="Normal"/>
    <w:link w:val="BalloonTextChar"/>
    <w:uiPriority w:val="99"/>
    <w:semiHidden/>
    <w:unhideWhenUsed/>
    <w:rsid w:val="00482C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C5E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D6E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E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E9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E9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E9C"/>
    <w:rPr>
      <w:b/>
      <w:bCs/>
      <w:sz w:val="20"/>
      <w:szCs w:val="20"/>
      <w:lang w:val="en-GB"/>
    </w:rPr>
  </w:style>
  <w:style w:type="paragraph" w:styleId="Revision">
    <w:name w:val="Revision"/>
    <w:hidden/>
    <w:uiPriority w:val="99"/>
    <w:semiHidden/>
    <w:rsid w:val="00ED6E9C"/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4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9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5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FEF77-960A-4BC2-BA48-ABFA0A8C8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Aetius</Company>
  <LinksUpToDate>false</LinksUpToDate>
  <CharactersWithSpaces>4423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Design Design</dc:creator>
  <cp:lastModifiedBy>Lutz Stephanie</cp:lastModifiedBy>
  <cp:revision>25</cp:revision>
  <cp:lastPrinted>2015-03-17T11:12:00Z</cp:lastPrinted>
  <dcterms:created xsi:type="dcterms:W3CDTF">2015-03-24T15:12:00Z</dcterms:created>
  <dcterms:modified xsi:type="dcterms:W3CDTF">2015-04-02T10:05:00Z</dcterms:modified>
</cp:coreProperties>
</file>